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DED1F" w14:textId="325D6E9D" w:rsidR="0089223C" w:rsidRDefault="00200818">
      <w:pPr>
        <w:keepNext/>
        <w:keepLines/>
        <w:spacing w:after="0"/>
      </w:pPr>
      <w:r>
        <w:rPr>
          <w:b/>
          <w:i/>
          <w:sz w:val="40"/>
        </w:rPr>
        <w:t>STCP13-1 Issue 00</w:t>
      </w:r>
      <w:r w:rsidR="00C51C78">
        <w:rPr>
          <w:b/>
          <w:i/>
          <w:sz w:val="40"/>
        </w:rPr>
        <w:t>1</w:t>
      </w:r>
      <w:r w:rsidR="00325E6E">
        <w:rPr>
          <w:b/>
          <w:i/>
          <w:sz w:val="40"/>
        </w:rPr>
        <w:t>2</w:t>
      </w:r>
      <w:r>
        <w:rPr>
          <w:b/>
          <w:i/>
          <w:sz w:val="40"/>
        </w:rPr>
        <w:t xml:space="preserve"> Invoicing &amp; Payment </w:t>
      </w:r>
    </w:p>
    <w:p w14:paraId="04CDED20" w14:textId="77777777" w:rsidR="0089223C" w:rsidRDefault="0089223C">
      <w:pPr>
        <w:keepNext/>
        <w:keepLines/>
        <w:spacing w:after="0"/>
        <w:rPr>
          <w:b/>
          <w:sz w:val="24"/>
        </w:rPr>
      </w:pPr>
    </w:p>
    <w:p w14:paraId="04CDED21" w14:textId="77777777" w:rsidR="0089223C" w:rsidRDefault="0089223C">
      <w:pPr>
        <w:keepNext/>
        <w:keepLines/>
        <w:spacing w:after="0"/>
        <w:rPr>
          <w:b/>
          <w:sz w:val="24"/>
        </w:rPr>
      </w:pPr>
    </w:p>
    <w:p w14:paraId="04CDED22" w14:textId="77777777" w:rsidR="0089223C" w:rsidRDefault="00200818">
      <w:pPr>
        <w:keepNext/>
        <w:keepLines/>
        <w:spacing w:after="0"/>
        <w:rPr>
          <w:b/>
          <w:sz w:val="24"/>
        </w:rPr>
      </w:pPr>
      <w:r>
        <w:rPr>
          <w:b/>
          <w:sz w:val="24"/>
        </w:rPr>
        <w:t>STC Procedure Document Authorisation</w:t>
      </w:r>
    </w:p>
    <w:p w14:paraId="04CDED23" w14:textId="77777777" w:rsidR="0089223C" w:rsidRDefault="0089223C">
      <w:pPr>
        <w:keepNext/>
        <w:keepLines/>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66E3B" w14:paraId="04CDED28" w14:textId="77777777">
        <w:tc>
          <w:tcPr>
            <w:tcW w:w="2518" w:type="dxa"/>
          </w:tcPr>
          <w:p w14:paraId="04CDED24" w14:textId="77777777" w:rsidR="0089223C" w:rsidRDefault="00200818">
            <w:pPr>
              <w:spacing w:before="120"/>
              <w:jc w:val="center"/>
              <w:rPr>
                <w:b/>
                <w:color w:val="000000"/>
              </w:rPr>
            </w:pPr>
            <w:r>
              <w:rPr>
                <w:b/>
                <w:color w:val="000000"/>
              </w:rPr>
              <w:t>Company</w:t>
            </w:r>
          </w:p>
        </w:tc>
        <w:tc>
          <w:tcPr>
            <w:tcW w:w="2126" w:type="dxa"/>
          </w:tcPr>
          <w:p w14:paraId="04CDED25" w14:textId="77777777" w:rsidR="0089223C" w:rsidRDefault="00200818">
            <w:pPr>
              <w:spacing w:before="120"/>
              <w:jc w:val="center"/>
              <w:rPr>
                <w:b/>
                <w:color w:val="000000"/>
              </w:rPr>
            </w:pPr>
            <w:r>
              <w:rPr>
                <w:b/>
                <w:color w:val="000000"/>
              </w:rPr>
              <w:t>Name of Party Representative</w:t>
            </w:r>
          </w:p>
        </w:tc>
        <w:tc>
          <w:tcPr>
            <w:tcW w:w="2552" w:type="dxa"/>
          </w:tcPr>
          <w:p w14:paraId="04CDED26" w14:textId="77777777" w:rsidR="0089223C" w:rsidRDefault="00200818">
            <w:pPr>
              <w:spacing w:before="120"/>
              <w:jc w:val="center"/>
              <w:rPr>
                <w:b/>
                <w:color w:val="000000"/>
              </w:rPr>
            </w:pPr>
            <w:r>
              <w:rPr>
                <w:b/>
                <w:color w:val="000000"/>
              </w:rPr>
              <w:t>Signature</w:t>
            </w:r>
          </w:p>
        </w:tc>
        <w:tc>
          <w:tcPr>
            <w:tcW w:w="1276" w:type="dxa"/>
          </w:tcPr>
          <w:p w14:paraId="04CDED27" w14:textId="77777777" w:rsidR="0089223C" w:rsidRDefault="00200818">
            <w:pPr>
              <w:spacing w:before="120"/>
              <w:jc w:val="center"/>
              <w:rPr>
                <w:b/>
                <w:color w:val="000000"/>
              </w:rPr>
            </w:pPr>
            <w:r>
              <w:rPr>
                <w:b/>
                <w:color w:val="000000"/>
              </w:rPr>
              <w:t>Date</w:t>
            </w:r>
          </w:p>
        </w:tc>
      </w:tr>
      <w:tr w:rsidR="00766E3B" w14:paraId="04CDED2D" w14:textId="77777777">
        <w:trPr>
          <w:trHeight w:val="630"/>
        </w:trPr>
        <w:tc>
          <w:tcPr>
            <w:tcW w:w="2518" w:type="dxa"/>
            <w:vAlign w:val="center"/>
          </w:tcPr>
          <w:p w14:paraId="04CDED29" w14:textId="0338FCB3" w:rsidR="0089223C" w:rsidRDefault="005B1191">
            <w:pPr>
              <w:pStyle w:val="Header"/>
              <w:tabs>
                <w:tab w:val="clear" w:pos="4153"/>
                <w:tab w:val="clear" w:pos="8306"/>
              </w:tabs>
              <w:autoSpaceDE w:val="0"/>
              <w:autoSpaceDN w:val="0"/>
              <w:adjustRightInd w:val="0"/>
              <w:spacing w:after="0"/>
              <w:rPr>
                <w:lang w:eastAsia="en-GB"/>
              </w:rPr>
            </w:pPr>
            <w:r>
              <w:rPr>
                <w:lang w:eastAsia="en-GB"/>
              </w:rPr>
              <w:t>The Company</w:t>
            </w:r>
          </w:p>
        </w:tc>
        <w:tc>
          <w:tcPr>
            <w:tcW w:w="2126" w:type="dxa"/>
            <w:vAlign w:val="center"/>
          </w:tcPr>
          <w:p w14:paraId="04CDED2A" w14:textId="77777777" w:rsidR="0089223C" w:rsidRDefault="0089223C">
            <w:pPr>
              <w:rPr>
                <w:color w:val="000000"/>
              </w:rPr>
            </w:pPr>
          </w:p>
        </w:tc>
        <w:tc>
          <w:tcPr>
            <w:tcW w:w="2552" w:type="dxa"/>
            <w:vAlign w:val="center"/>
          </w:tcPr>
          <w:p w14:paraId="04CDED2B" w14:textId="77777777" w:rsidR="0089223C" w:rsidRDefault="0089223C">
            <w:pPr>
              <w:rPr>
                <w:color w:val="000000"/>
              </w:rPr>
            </w:pPr>
          </w:p>
        </w:tc>
        <w:tc>
          <w:tcPr>
            <w:tcW w:w="1276" w:type="dxa"/>
            <w:vAlign w:val="center"/>
          </w:tcPr>
          <w:p w14:paraId="04CDED2C" w14:textId="77777777" w:rsidR="0089223C" w:rsidRDefault="0089223C">
            <w:pPr>
              <w:rPr>
                <w:color w:val="000000"/>
              </w:rPr>
            </w:pPr>
          </w:p>
        </w:tc>
      </w:tr>
      <w:tr w:rsidR="00766E3B" w14:paraId="04CDED33" w14:textId="77777777">
        <w:trPr>
          <w:trHeight w:val="630"/>
        </w:trPr>
        <w:tc>
          <w:tcPr>
            <w:tcW w:w="2518" w:type="dxa"/>
            <w:vAlign w:val="center"/>
          </w:tcPr>
          <w:p w14:paraId="04CDED2E" w14:textId="77777777" w:rsidR="0089223C" w:rsidRDefault="00200818">
            <w:pPr>
              <w:pStyle w:val="Header"/>
              <w:tabs>
                <w:tab w:val="clear" w:pos="4153"/>
                <w:tab w:val="clear" w:pos="8306"/>
              </w:tabs>
              <w:autoSpaceDE w:val="0"/>
              <w:autoSpaceDN w:val="0"/>
              <w:adjustRightInd w:val="0"/>
              <w:spacing w:after="0"/>
              <w:rPr>
                <w:lang w:eastAsia="en-GB"/>
              </w:rPr>
            </w:pPr>
            <w:r>
              <w:rPr>
                <w:lang w:eastAsia="en-GB"/>
              </w:rPr>
              <w:t>National Grid Electricity Transmission</w:t>
            </w:r>
          </w:p>
          <w:p w14:paraId="04CDED2F" w14:textId="77777777" w:rsidR="0089223C" w:rsidRDefault="00200818">
            <w:pPr>
              <w:spacing w:after="0"/>
              <w:rPr>
                <w:color w:val="000000"/>
              </w:rPr>
            </w:pPr>
            <w:r>
              <w:rPr>
                <w:lang w:eastAsia="en-GB"/>
              </w:rPr>
              <w:t>plc</w:t>
            </w:r>
          </w:p>
        </w:tc>
        <w:tc>
          <w:tcPr>
            <w:tcW w:w="2126" w:type="dxa"/>
            <w:vAlign w:val="center"/>
          </w:tcPr>
          <w:p w14:paraId="04CDED30" w14:textId="77777777" w:rsidR="0089223C" w:rsidRDefault="0089223C">
            <w:pPr>
              <w:rPr>
                <w:color w:val="000000"/>
              </w:rPr>
            </w:pPr>
          </w:p>
        </w:tc>
        <w:tc>
          <w:tcPr>
            <w:tcW w:w="2552" w:type="dxa"/>
            <w:vAlign w:val="center"/>
          </w:tcPr>
          <w:p w14:paraId="04CDED31" w14:textId="77777777" w:rsidR="0089223C" w:rsidRDefault="0089223C">
            <w:pPr>
              <w:rPr>
                <w:color w:val="000000"/>
              </w:rPr>
            </w:pPr>
          </w:p>
        </w:tc>
        <w:tc>
          <w:tcPr>
            <w:tcW w:w="1276" w:type="dxa"/>
            <w:vAlign w:val="center"/>
          </w:tcPr>
          <w:p w14:paraId="04CDED32" w14:textId="77777777" w:rsidR="0089223C" w:rsidRDefault="0089223C">
            <w:pPr>
              <w:rPr>
                <w:color w:val="000000"/>
              </w:rPr>
            </w:pPr>
          </w:p>
        </w:tc>
      </w:tr>
      <w:tr w:rsidR="00766E3B" w14:paraId="04CDED38" w14:textId="77777777">
        <w:trPr>
          <w:trHeight w:val="630"/>
        </w:trPr>
        <w:tc>
          <w:tcPr>
            <w:tcW w:w="2518" w:type="dxa"/>
            <w:vAlign w:val="center"/>
          </w:tcPr>
          <w:p w14:paraId="04CDED34" w14:textId="77777777" w:rsidR="0089223C" w:rsidRDefault="00200818">
            <w:pPr>
              <w:rPr>
                <w:color w:val="000000"/>
              </w:rPr>
            </w:pPr>
            <w:r>
              <w:rPr>
                <w:lang w:eastAsia="en-GB"/>
              </w:rPr>
              <w:t>SP Transmission Ltd</w:t>
            </w:r>
          </w:p>
        </w:tc>
        <w:tc>
          <w:tcPr>
            <w:tcW w:w="2126" w:type="dxa"/>
            <w:vAlign w:val="center"/>
          </w:tcPr>
          <w:p w14:paraId="04CDED35" w14:textId="77777777" w:rsidR="0089223C" w:rsidRDefault="0089223C">
            <w:pPr>
              <w:rPr>
                <w:color w:val="000000"/>
              </w:rPr>
            </w:pPr>
          </w:p>
        </w:tc>
        <w:tc>
          <w:tcPr>
            <w:tcW w:w="2552" w:type="dxa"/>
            <w:vAlign w:val="center"/>
          </w:tcPr>
          <w:p w14:paraId="04CDED36" w14:textId="77777777" w:rsidR="0089223C" w:rsidRDefault="0089223C">
            <w:pPr>
              <w:rPr>
                <w:color w:val="000000"/>
              </w:rPr>
            </w:pPr>
          </w:p>
        </w:tc>
        <w:tc>
          <w:tcPr>
            <w:tcW w:w="1276" w:type="dxa"/>
            <w:vAlign w:val="center"/>
          </w:tcPr>
          <w:p w14:paraId="04CDED37" w14:textId="77777777" w:rsidR="0089223C" w:rsidRDefault="0089223C">
            <w:pPr>
              <w:rPr>
                <w:color w:val="000000"/>
              </w:rPr>
            </w:pPr>
          </w:p>
        </w:tc>
      </w:tr>
      <w:tr w:rsidR="00766E3B" w14:paraId="04CDED3E" w14:textId="77777777">
        <w:trPr>
          <w:trHeight w:val="630"/>
        </w:trPr>
        <w:tc>
          <w:tcPr>
            <w:tcW w:w="2518" w:type="dxa"/>
            <w:vAlign w:val="center"/>
          </w:tcPr>
          <w:p w14:paraId="04CDED39" w14:textId="77777777" w:rsidR="0089223C" w:rsidRDefault="00200818">
            <w:pPr>
              <w:autoSpaceDE w:val="0"/>
              <w:autoSpaceDN w:val="0"/>
              <w:adjustRightInd w:val="0"/>
              <w:rPr>
                <w:lang w:eastAsia="en-GB"/>
              </w:rPr>
            </w:pPr>
            <w:r>
              <w:rPr>
                <w:lang w:eastAsia="en-GB"/>
              </w:rPr>
              <w:t>Scottish Hydro-Electric</w:t>
            </w:r>
          </w:p>
          <w:p w14:paraId="04CDED3A" w14:textId="77777777" w:rsidR="0089223C" w:rsidRDefault="00200818">
            <w:pPr>
              <w:rPr>
                <w:color w:val="000000"/>
              </w:rPr>
            </w:pPr>
            <w:r>
              <w:rPr>
                <w:lang w:eastAsia="en-GB"/>
              </w:rPr>
              <w:t>Transmission</w:t>
            </w:r>
          </w:p>
        </w:tc>
        <w:tc>
          <w:tcPr>
            <w:tcW w:w="2126" w:type="dxa"/>
            <w:vAlign w:val="center"/>
          </w:tcPr>
          <w:p w14:paraId="04CDED3B" w14:textId="77777777" w:rsidR="0089223C" w:rsidRDefault="0089223C">
            <w:pPr>
              <w:rPr>
                <w:color w:val="000000"/>
              </w:rPr>
            </w:pPr>
          </w:p>
        </w:tc>
        <w:tc>
          <w:tcPr>
            <w:tcW w:w="2552" w:type="dxa"/>
            <w:vAlign w:val="center"/>
          </w:tcPr>
          <w:p w14:paraId="04CDED3C" w14:textId="77777777" w:rsidR="0089223C" w:rsidRDefault="0089223C">
            <w:pPr>
              <w:rPr>
                <w:color w:val="000000"/>
              </w:rPr>
            </w:pPr>
          </w:p>
        </w:tc>
        <w:tc>
          <w:tcPr>
            <w:tcW w:w="1276" w:type="dxa"/>
            <w:vAlign w:val="center"/>
          </w:tcPr>
          <w:p w14:paraId="04CDED3D" w14:textId="77777777" w:rsidR="0089223C" w:rsidRDefault="0089223C">
            <w:pPr>
              <w:rPr>
                <w:color w:val="000000"/>
              </w:rPr>
            </w:pPr>
          </w:p>
        </w:tc>
      </w:tr>
      <w:tr w:rsidR="00766E3B" w14:paraId="04CDED43" w14:textId="77777777">
        <w:trPr>
          <w:trHeight w:val="630"/>
        </w:trPr>
        <w:tc>
          <w:tcPr>
            <w:tcW w:w="2518" w:type="dxa"/>
            <w:vAlign w:val="center"/>
          </w:tcPr>
          <w:p w14:paraId="04CDED3F" w14:textId="77777777" w:rsidR="0089223C" w:rsidRDefault="00200818">
            <w:pPr>
              <w:rPr>
                <w:color w:val="000000"/>
              </w:rPr>
            </w:pPr>
            <w:r>
              <w:rPr>
                <w:lang w:eastAsia="en-GB"/>
              </w:rPr>
              <w:t>Offshore Transmission Owner</w:t>
            </w:r>
          </w:p>
        </w:tc>
        <w:tc>
          <w:tcPr>
            <w:tcW w:w="2126" w:type="dxa"/>
            <w:vAlign w:val="center"/>
          </w:tcPr>
          <w:p w14:paraId="04CDED40" w14:textId="77777777" w:rsidR="0089223C" w:rsidRDefault="0089223C">
            <w:pPr>
              <w:rPr>
                <w:color w:val="000000"/>
              </w:rPr>
            </w:pPr>
          </w:p>
        </w:tc>
        <w:tc>
          <w:tcPr>
            <w:tcW w:w="2552" w:type="dxa"/>
            <w:vAlign w:val="center"/>
          </w:tcPr>
          <w:p w14:paraId="04CDED41" w14:textId="77777777" w:rsidR="0089223C" w:rsidRDefault="0089223C">
            <w:pPr>
              <w:rPr>
                <w:color w:val="000000"/>
              </w:rPr>
            </w:pPr>
          </w:p>
        </w:tc>
        <w:tc>
          <w:tcPr>
            <w:tcW w:w="1276" w:type="dxa"/>
            <w:vAlign w:val="center"/>
          </w:tcPr>
          <w:p w14:paraId="04CDED42" w14:textId="77777777" w:rsidR="0089223C" w:rsidRDefault="0089223C">
            <w:pPr>
              <w:rPr>
                <w:color w:val="000000"/>
              </w:rPr>
            </w:pPr>
          </w:p>
        </w:tc>
      </w:tr>
    </w:tbl>
    <w:p w14:paraId="04CDED44" w14:textId="77777777" w:rsidR="0089223C" w:rsidRDefault="0089223C">
      <w:pPr>
        <w:keepNext/>
        <w:keepLines/>
        <w:spacing w:after="0"/>
        <w:rPr>
          <w:b/>
          <w:sz w:val="24"/>
        </w:rPr>
      </w:pPr>
    </w:p>
    <w:p w14:paraId="04CDED45" w14:textId="77777777" w:rsidR="0089223C" w:rsidRDefault="0089223C">
      <w:pPr>
        <w:keepNext/>
        <w:keepLines/>
        <w:spacing w:after="0"/>
        <w:rPr>
          <w:b/>
          <w:sz w:val="24"/>
        </w:rPr>
      </w:pPr>
    </w:p>
    <w:p w14:paraId="04CDED46" w14:textId="77777777" w:rsidR="0089223C" w:rsidRDefault="00200818">
      <w:pPr>
        <w:keepNext/>
        <w:keepLines/>
        <w:spacing w:after="0"/>
        <w:rPr>
          <w:b/>
          <w:sz w:val="24"/>
        </w:rPr>
      </w:pPr>
      <w:r>
        <w:rPr>
          <w:b/>
          <w:sz w:val="24"/>
        </w:rPr>
        <w:t>STC Procedure Change Control History</w:t>
      </w:r>
    </w:p>
    <w:p w14:paraId="04CDED47" w14:textId="77777777" w:rsidR="0089223C" w:rsidRDefault="0089223C">
      <w:pPr>
        <w:keepNext/>
        <w:keepLines/>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6"/>
        <w:gridCol w:w="6784"/>
      </w:tblGrid>
      <w:tr w:rsidR="00766E3B" w14:paraId="04CDED4B" w14:textId="77777777" w:rsidTr="433B13A4">
        <w:tc>
          <w:tcPr>
            <w:tcW w:w="1242" w:type="dxa"/>
          </w:tcPr>
          <w:p w14:paraId="04CDED48" w14:textId="77777777" w:rsidR="0089223C" w:rsidRDefault="00200818">
            <w:r>
              <w:t>Issue 001</w:t>
            </w:r>
          </w:p>
        </w:tc>
        <w:tc>
          <w:tcPr>
            <w:tcW w:w="1716" w:type="dxa"/>
          </w:tcPr>
          <w:p w14:paraId="04CDED49" w14:textId="77777777" w:rsidR="0089223C" w:rsidRDefault="00200818">
            <w:r>
              <w:t>11/01/2005</w:t>
            </w:r>
          </w:p>
        </w:tc>
        <w:tc>
          <w:tcPr>
            <w:tcW w:w="6784" w:type="dxa"/>
          </w:tcPr>
          <w:p w14:paraId="04CDED4A" w14:textId="77777777" w:rsidR="0089223C" w:rsidRDefault="00200818">
            <w:pPr>
              <w:pStyle w:val="Header"/>
              <w:tabs>
                <w:tab w:val="clear" w:pos="4153"/>
                <w:tab w:val="clear" w:pos="8306"/>
              </w:tabs>
            </w:pPr>
            <w:r>
              <w:t xml:space="preserve"> First Issue</w:t>
            </w:r>
          </w:p>
        </w:tc>
      </w:tr>
      <w:tr w:rsidR="00766E3B" w14:paraId="04CDED4F" w14:textId="77777777" w:rsidTr="433B13A4">
        <w:tc>
          <w:tcPr>
            <w:tcW w:w="1242" w:type="dxa"/>
          </w:tcPr>
          <w:p w14:paraId="04CDED4C" w14:textId="77777777" w:rsidR="0089223C" w:rsidRDefault="00200818">
            <w:r>
              <w:t>Issue 002</w:t>
            </w:r>
          </w:p>
        </w:tc>
        <w:tc>
          <w:tcPr>
            <w:tcW w:w="1716" w:type="dxa"/>
          </w:tcPr>
          <w:p w14:paraId="04CDED4D" w14:textId="77777777" w:rsidR="0089223C" w:rsidRDefault="00200818">
            <w:r>
              <w:t>04/03/2005</w:t>
            </w:r>
          </w:p>
        </w:tc>
        <w:tc>
          <w:tcPr>
            <w:tcW w:w="6784" w:type="dxa"/>
          </w:tcPr>
          <w:p w14:paraId="04CDED4E" w14:textId="77777777" w:rsidR="0089223C" w:rsidRDefault="00200818">
            <w:pPr>
              <w:pStyle w:val="Header"/>
              <w:tabs>
                <w:tab w:val="clear" w:pos="4153"/>
                <w:tab w:val="clear" w:pos="8306"/>
              </w:tabs>
            </w:pPr>
            <w:r>
              <w:t xml:space="preserve"> BETTA Go-Live version</w:t>
            </w:r>
          </w:p>
        </w:tc>
      </w:tr>
      <w:tr w:rsidR="00766E3B" w14:paraId="04CDED53" w14:textId="77777777" w:rsidTr="433B13A4">
        <w:tc>
          <w:tcPr>
            <w:tcW w:w="1242" w:type="dxa"/>
          </w:tcPr>
          <w:p w14:paraId="04CDED50" w14:textId="77777777" w:rsidR="0089223C" w:rsidRDefault="00200818">
            <w:r>
              <w:t>Issue 003</w:t>
            </w:r>
          </w:p>
        </w:tc>
        <w:tc>
          <w:tcPr>
            <w:tcW w:w="1716" w:type="dxa"/>
          </w:tcPr>
          <w:p w14:paraId="04CDED51" w14:textId="77777777" w:rsidR="0089223C" w:rsidRDefault="00200818">
            <w:r>
              <w:t>25/10/2005</w:t>
            </w:r>
          </w:p>
        </w:tc>
        <w:tc>
          <w:tcPr>
            <w:tcW w:w="6784" w:type="dxa"/>
          </w:tcPr>
          <w:p w14:paraId="04CDED52" w14:textId="77777777" w:rsidR="0089223C" w:rsidRDefault="00200818">
            <w:pPr>
              <w:pStyle w:val="Header"/>
              <w:tabs>
                <w:tab w:val="clear" w:pos="4153"/>
                <w:tab w:val="clear" w:pos="8306"/>
              </w:tabs>
            </w:pPr>
            <w:r>
              <w:t>Incorporating PA034 &amp; PA037</w:t>
            </w:r>
          </w:p>
        </w:tc>
      </w:tr>
      <w:tr w:rsidR="00766E3B" w14:paraId="04CDED57" w14:textId="77777777" w:rsidTr="433B13A4">
        <w:tc>
          <w:tcPr>
            <w:tcW w:w="1242" w:type="dxa"/>
          </w:tcPr>
          <w:p w14:paraId="04CDED54" w14:textId="77777777" w:rsidR="0089223C" w:rsidRDefault="00200818">
            <w:r>
              <w:t>Issue 004</w:t>
            </w:r>
          </w:p>
        </w:tc>
        <w:tc>
          <w:tcPr>
            <w:tcW w:w="1716" w:type="dxa"/>
          </w:tcPr>
          <w:p w14:paraId="04CDED55" w14:textId="77777777" w:rsidR="0089223C" w:rsidRDefault="00200818">
            <w:r>
              <w:t>31/01/2006</w:t>
            </w:r>
          </w:p>
        </w:tc>
        <w:tc>
          <w:tcPr>
            <w:tcW w:w="6784" w:type="dxa"/>
          </w:tcPr>
          <w:p w14:paraId="04CDED56" w14:textId="77777777" w:rsidR="0089223C" w:rsidRDefault="00200818">
            <w:pPr>
              <w:pStyle w:val="Header"/>
              <w:tabs>
                <w:tab w:val="clear" w:pos="4153"/>
                <w:tab w:val="clear" w:pos="8306"/>
              </w:tabs>
            </w:pPr>
            <w:r>
              <w:t>Incorporating PA045</w:t>
            </w:r>
          </w:p>
        </w:tc>
      </w:tr>
      <w:tr w:rsidR="00766E3B" w14:paraId="04CDED5B" w14:textId="77777777" w:rsidTr="433B13A4">
        <w:tc>
          <w:tcPr>
            <w:tcW w:w="1242" w:type="dxa"/>
            <w:tcBorders>
              <w:top w:val="single" w:sz="4" w:space="0" w:color="auto"/>
              <w:left w:val="single" w:sz="4" w:space="0" w:color="auto"/>
              <w:bottom w:val="single" w:sz="4" w:space="0" w:color="auto"/>
              <w:right w:val="single" w:sz="4" w:space="0" w:color="auto"/>
            </w:tcBorders>
          </w:tcPr>
          <w:p w14:paraId="04CDED58" w14:textId="77777777" w:rsidR="0089223C" w:rsidRDefault="00200818">
            <w:r>
              <w:t>Issue 005</w:t>
            </w:r>
          </w:p>
        </w:tc>
        <w:tc>
          <w:tcPr>
            <w:tcW w:w="1716" w:type="dxa"/>
            <w:tcBorders>
              <w:top w:val="single" w:sz="4" w:space="0" w:color="auto"/>
              <w:left w:val="single" w:sz="4" w:space="0" w:color="auto"/>
              <w:bottom w:val="single" w:sz="4" w:space="0" w:color="auto"/>
              <w:right w:val="single" w:sz="4" w:space="0" w:color="auto"/>
            </w:tcBorders>
          </w:tcPr>
          <w:p w14:paraId="04CDED59" w14:textId="77777777" w:rsidR="0089223C" w:rsidRDefault="00200818">
            <w:r>
              <w:t>18/11/2008</w:t>
            </w:r>
          </w:p>
        </w:tc>
        <w:tc>
          <w:tcPr>
            <w:tcW w:w="6784" w:type="dxa"/>
            <w:tcBorders>
              <w:top w:val="single" w:sz="4" w:space="0" w:color="auto"/>
              <w:left w:val="single" w:sz="4" w:space="0" w:color="auto"/>
              <w:bottom w:val="single" w:sz="4" w:space="0" w:color="auto"/>
              <w:right w:val="single" w:sz="4" w:space="0" w:color="auto"/>
            </w:tcBorders>
          </w:tcPr>
          <w:p w14:paraId="04CDED5A" w14:textId="77777777" w:rsidR="0089223C" w:rsidRDefault="00200818">
            <w:pPr>
              <w:pStyle w:val="Header"/>
              <w:tabs>
                <w:tab w:val="clear" w:pos="4153"/>
                <w:tab w:val="clear" w:pos="8306"/>
              </w:tabs>
            </w:pPr>
            <w:r>
              <w:t>Incorporating PA052</w:t>
            </w:r>
          </w:p>
        </w:tc>
      </w:tr>
      <w:tr w:rsidR="00766E3B" w14:paraId="04CDED5F" w14:textId="77777777" w:rsidTr="433B13A4">
        <w:tc>
          <w:tcPr>
            <w:tcW w:w="1242" w:type="dxa"/>
            <w:tcBorders>
              <w:top w:val="single" w:sz="4" w:space="0" w:color="auto"/>
              <w:left w:val="single" w:sz="4" w:space="0" w:color="auto"/>
              <w:bottom w:val="single" w:sz="4" w:space="0" w:color="auto"/>
              <w:right w:val="single" w:sz="4" w:space="0" w:color="auto"/>
            </w:tcBorders>
          </w:tcPr>
          <w:p w14:paraId="04CDED5C" w14:textId="77777777" w:rsidR="0089223C" w:rsidRDefault="00200818">
            <w:r>
              <w:t>Issue 006</w:t>
            </w:r>
          </w:p>
        </w:tc>
        <w:tc>
          <w:tcPr>
            <w:tcW w:w="1716" w:type="dxa"/>
            <w:tcBorders>
              <w:top w:val="single" w:sz="4" w:space="0" w:color="auto"/>
              <w:left w:val="single" w:sz="4" w:space="0" w:color="auto"/>
              <w:bottom w:val="single" w:sz="4" w:space="0" w:color="auto"/>
              <w:right w:val="single" w:sz="4" w:space="0" w:color="auto"/>
            </w:tcBorders>
          </w:tcPr>
          <w:p w14:paraId="04CDED5D" w14:textId="77777777" w:rsidR="0089223C" w:rsidRDefault="00200818">
            <w:r>
              <w:t>19/10/2009</w:t>
            </w:r>
          </w:p>
        </w:tc>
        <w:tc>
          <w:tcPr>
            <w:tcW w:w="6784" w:type="dxa"/>
            <w:tcBorders>
              <w:top w:val="single" w:sz="4" w:space="0" w:color="auto"/>
              <w:left w:val="single" w:sz="4" w:space="0" w:color="auto"/>
              <w:bottom w:val="single" w:sz="4" w:space="0" w:color="auto"/>
              <w:right w:val="single" w:sz="4" w:space="0" w:color="auto"/>
            </w:tcBorders>
          </w:tcPr>
          <w:p w14:paraId="04CDED5E" w14:textId="77777777" w:rsidR="0089223C" w:rsidRDefault="00200818">
            <w:pPr>
              <w:pStyle w:val="Header"/>
              <w:tabs>
                <w:tab w:val="clear" w:pos="4153"/>
                <w:tab w:val="clear" w:pos="8306"/>
              </w:tabs>
            </w:pPr>
            <w:r>
              <w:t>Incorporating PA055 and changes for Offshore regime</w:t>
            </w:r>
          </w:p>
        </w:tc>
      </w:tr>
      <w:tr w:rsidR="00766E3B" w14:paraId="04CDED63" w14:textId="77777777" w:rsidTr="433B13A4">
        <w:tc>
          <w:tcPr>
            <w:tcW w:w="1242" w:type="dxa"/>
            <w:tcBorders>
              <w:top w:val="single" w:sz="4" w:space="0" w:color="auto"/>
              <w:left w:val="single" w:sz="4" w:space="0" w:color="auto"/>
              <w:bottom w:val="single" w:sz="4" w:space="0" w:color="auto"/>
              <w:right w:val="single" w:sz="4" w:space="0" w:color="auto"/>
            </w:tcBorders>
          </w:tcPr>
          <w:p w14:paraId="04CDED60" w14:textId="77777777" w:rsidR="0089223C" w:rsidRDefault="00200818">
            <w:r>
              <w:t>Issue 007</w:t>
            </w:r>
          </w:p>
        </w:tc>
        <w:tc>
          <w:tcPr>
            <w:tcW w:w="1716" w:type="dxa"/>
            <w:tcBorders>
              <w:top w:val="single" w:sz="4" w:space="0" w:color="auto"/>
              <w:left w:val="single" w:sz="4" w:space="0" w:color="auto"/>
              <w:bottom w:val="single" w:sz="4" w:space="0" w:color="auto"/>
              <w:right w:val="single" w:sz="4" w:space="0" w:color="auto"/>
            </w:tcBorders>
          </w:tcPr>
          <w:p w14:paraId="04CDED61" w14:textId="77777777" w:rsidR="0089223C" w:rsidRDefault="00200818">
            <w:r>
              <w:t>20/11/2013</w:t>
            </w:r>
          </w:p>
        </w:tc>
        <w:tc>
          <w:tcPr>
            <w:tcW w:w="6784" w:type="dxa"/>
            <w:tcBorders>
              <w:top w:val="single" w:sz="4" w:space="0" w:color="auto"/>
              <w:left w:val="single" w:sz="4" w:space="0" w:color="auto"/>
              <w:bottom w:val="single" w:sz="4" w:space="0" w:color="auto"/>
              <w:right w:val="single" w:sz="4" w:space="0" w:color="auto"/>
            </w:tcBorders>
          </w:tcPr>
          <w:p w14:paraId="04CDED62" w14:textId="77777777" w:rsidR="0089223C" w:rsidRDefault="00200818">
            <w:pPr>
              <w:pStyle w:val="Header"/>
              <w:tabs>
                <w:tab w:val="clear" w:pos="4153"/>
                <w:tab w:val="clear" w:pos="8306"/>
              </w:tabs>
            </w:pPr>
            <w:r>
              <w:t>Incorporating PM069</w:t>
            </w:r>
          </w:p>
        </w:tc>
      </w:tr>
      <w:tr w:rsidR="00766E3B" w14:paraId="04CDED67" w14:textId="77777777" w:rsidTr="433B13A4">
        <w:tc>
          <w:tcPr>
            <w:tcW w:w="1242" w:type="dxa"/>
            <w:tcBorders>
              <w:top w:val="single" w:sz="4" w:space="0" w:color="auto"/>
              <w:left w:val="single" w:sz="4" w:space="0" w:color="auto"/>
              <w:bottom w:val="single" w:sz="4" w:space="0" w:color="auto"/>
              <w:right w:val="single" w:sz="4" w:space="0" w:color="auto"/>
            </w:tcBorders>
          </w:tcPr>
          <w:p w14:paraId="04CDED64" w14:textId="77777777" w:rsidR="0089223C" w:rsidRDefault="00200818">
            <w:r>
              <w:t>Issue 008</w:t>
            </w:r>
          </w:p>
        </w:tc>
        <w:tc>
          <w:tcPr>
            <w:tcW w:w="1716" w:type="dxa"/>
            <w:tcBorders>
              <w:top w:val="single" w:sz="4" w:space="0" w:color="auto"/>
              <w:left w:val="single" w:sz="4" w:space="0" w:color="auto"/>
              <w:bottom w:val="single" w:sz="4" w:space="0" w:color="auto"/>
              <w:right w:val="single" w:sz="4" w:space="0" w:color="auto"/>
            </w:tcBorders>
          </w:tcPr>
          <w:p w14:paraId="04CDED65" w14:textId="77777777" w:rsidR="0089223C" w:rsidRDefault="00200818">
            <w:r>
              <w:t>01/04/2019</w:t>
            </w:r>
          </w:p>
        </w:tc>
        <w:tc>
          <w:tcPr>
            <w:tcW w:w="6784" w:type="dxa"/>
            <w:tcBorders>
              <w:top w:val="single" w:sz="4" w:space="0" w:color="auto"/>
              <w:left w:val="single" w:sz="4" w:space="0" w:color="auto"/>
              <w:bottom w:val="single" w:sz="4" w:space="0" w:color="auto"/>
              <w:right w:val="single" w:sz="4" w:space="0" w:color="auto"/>
            </w:tcBorders>
          </w:tcPr>
          <w:p w14:paraId="04CDED66" w14:textId="77777777" w:rsidR="0089223C" w:rsidRDefault="00200818">
            <w:pPr>
              <w:pStyle w:val="Header"/>
              <w:tabs>
                <w:tab w:val="clear" w:pos="4153"/>
                <w:tab w:val="clear" w:pos="8306"/>
              </w:tabs>
            </w:pPr>
            <w:r>
              <w:t>Incorporating changes for National Grid Legal Separation</w:t>
            </w:r>
          </w:p>
        </w:tc>
      </w:tr>
      <w:tr w:rsidR="00766E3B" w14:paraId="04CDED6B" w14:textId="77777777" w:rsidTr="433B13A4">
        <w:tc>
          <w:tcPr>
            <w:tcW w:w="1242" w:type="dxa"/>
            <w:tcBorders>
              <w:top w:val="single" w:sz="4" w:space="0" w:color="auto"/>
              <w:left w:val="single" w:sz="4" w:space="0" w:color="auto"/>
              <w:bottom w:val="single" w:sz="4" w:space="0" w:color="auto"/>
              <w:right w:val="single" w:sz="4" w:space="0" w:color="auto"/>
            </w:tcBorders>
          </w:tcPr>
          <w:p w14:paraId="04CDED68" w14:textId="77777777" w:rsidR="0089223C" w:rsidRDefault="00200818">
            <w:r>
              <w:t>Issue 009</w:t>
            </w:r>
          </w:p>
        </w:tc>
        <w:tc>
          <w:tcPr>
            <w:tcW w:w="1716" w:type="dxa"/>
            <w:tcBorders>
              <w:top w:val="single" w:sz="4" w:space="0" w:color="auto"/>
              <w:left w:val="single" w:sz="4" w:space="0" w:color="auto"/>
              <w:bottom w:val="single" w:sz="4" w:space="0" w:color="auto"/>
              <w:right w:val="single" w:sz="4" w:space="0" w:color="auto"/>
            </w:tcBorders>
          </w:tcPr>
          <w:p w14:paraId="04CDED69" w14:textId="77777777" w:rsidR="0089223C" w:rsidRDefault="00200818">
            <w:r>
              <w:t>01/09/2020</w:t>
            </w:r>
          </w:p>
        </w:tc>
        <w:tc>
          <w:tcPr>
            <w:tcW w:w="6784" w:type="dxa"/>
            <w:tcBorders>
              <w:top w:val="single" w:sz="4" w:space="0" w:color="auto"/>
              <w:left w:val="single" w:sz="4" w:space="0" w:color="auto"/>
              <w:bottom w:val="single" w:sz="4" w:space="0" w:color="auto"/>
              <w:right w:val="single" w:sz="4" w:space="0" w:color="auto"/>
            </w:tcBorders>
          </w:tcPr>
          <w:p w14:paraId="04CDED6A" w14:textId="77777777" w:rsidR="0089223C" w:rsidRDefault="00200818">
            <w:pPr>
              <w:pStyle w:val="Header"/>
              <w:tabs>
                <w:tab w:val="clear" w:pos="4153"/>
                <w:tab w:val="clear" w:pos="8306"/>
              </w:tabs>
            </w:pPr>
            <w:r>
              <w:t>Amendments to STCP13- 1 ‘Invoicing and Payment’ Clause 3.2 - Changes to TO Site Specific Charges</w:t>
            </w:r>
          </w:p>
        </w:tc>
      </w:tr>
      <w:tr w:rsidR="00766E3B" w14:paraId="04CDED6F" w14:textId="77777777" w:rsidTr="433B13A4">
        <w:tc>
          <w:tcPr>
            <w:tcW w:w="1242" w:type="dxa"/>
            <w:tcBorders>
              <w:top w:val="single" w:sz="4" w:space="0" w:color="auto"/>
              <w:left w:val="single" w:sz="4" w:space="0" w:color="auto"/>
              <w:bottom w:val="single" w:sz="4" w:space="0" w:color="auto"/>
              <w:right w:val="single" w:sz="4" w:space="0" w:color="auto"/>
            </w:tcBorders>
          </w:tcPr>
          <w:p w14:paraId="04CDED6C" w14:textId="77777777" w:rsidR="0089223C" w:rsidRPr="00454371" w:rsidRDefault="00200818">
            <w:r w:rsidRPr="00454371">
              <w:t>Issue 0</w:t>
            </w:r>
            <w:r>
              <w:t>0</w:t>
            </w:r>
            <w:r w:rsidRPr="00454371">
              <w:t>10</w:t>
            </w:r>
          </w:p>
        </w:tc>
        <w:tc>
          <w:tcPr>
            <w:tcW w:w="1716" w:type="dxa"/>
            <w:tcBorders>
              <w:top w:val="single" w:sz="4" w:space="0" w:color="auto"/>
              <w:left w:val="single" w:sz="4" w:space="0" w:color="auto"/>
              <w:bottom w:val="single" w:sz="4" w:space="0" w:color="auto"/>
              <w:right w:val="single" w:sz="4" w:space="0" w:color="auto"/>
            </w:tcBorders>
          </w:tcPr>
          <w:p w14:paraId="04CDED6D" w14:textId="77777777" w:rsidR="0089223C" w:rsidRPr="00454371" w:rsidRDefault="00200818">
            <w:r w:rsidRPr="00454371">
              <w:t>29/10/2020</w:t>
            </w:r>
          </w:p>
        </w:tc>
        <w:tc>
          <w:tcPr>
            <w:tcW w:w="6784" w:type="dxa"/>
            <w:tcBorders>
              <w:top w:val="single" w:sz="4" w:space="0" w:color="auto"/>
              <w:left w:val="single" w:sz="4" w:space="0" w:color="auto"/>
              <w:bottom w:val="single" w:sz="4" w:space="0" w:color="auto"/>
              <w:right w:val="single" w:sz="4" w:space="0" w:color="auto"/>
            </w:tcBorders>
          </w:tcPr>
          <w:p w14:paraId="04CDED6E" w14:textId="77777777" w:rsidR="0089223C" w:rsidRPr="00454371" w:rsidRDefault="00200818" w:rsidP="0089223C">
            <w:pPr>
              <w:spacing w:after="240"/>
              <w:rPr>
                <w:rFonts w:cs="Arial"/>
              </w:rPr>
            </w:pPr>
            <w:r w:rsidRPr="00454371">
              <w:rPr>
                <w:rFonts w:cs="Arial"/>
              </w:rPr>
              <w:t>Annual Charge Setting - data submission flexibility</w:t>
            </w:r>
          </w:p>
        </w:tc>
      </w:tr>
      <w:tr w:rsidR="0038243C" w14:paraId="4F9173B4" w14:textId="77777777" w:rsidTr="433B13A4">
        <w:tc>
          <w:tcPr>
            <w:tcW w:w="1242" w:type="dxa"/>
            <w:tcBorders>
              <w:top w:val="single" w:sz="4" w:space="0" w:color="auto"/>
              <w:left w:val="single" w:sz="4" w:space="0" w:color="auto"/>
              <w:bottom w:val="single" w:sz="4" w:space="0" w:color="auto"/>
              <w:right w:val="single" w:sz="4" w:space="0" w:color="auto"/>
            </w:tcBorders>
          </w:tcPr>
          <w:p w14:paraId="32B3D385" w14:textId="3C154257" w:rsidR="0038243C" w:rsidRPr="00454371" w:rsidRDefault="0038243C">
            <w:r>
              <w:t>Issue 0011</w:t>
            </w:r>
          </w:p>
        </w:tc>
        <w:tc>
          <w:tcPr>
            <w:tcW w:w="1716" w:type="dxa"/>
            <w:tcBorders>
              <w:top w:val="single" w:sz="4" w:space="0" w:color="auto"/>
              <w:left w:val="single" w:sz="4" w:space="0" w:color="auto"/>
              <w:bottom w:val="single" w:sz="4" w:space="0" w:color="auto"/>
              <w:right w:val="single" w:sz="4" w:space="0" w:color="auto"/>
            </w:tcBorders>
          </w:tcPr>
          <w:p w14:paraId="37C672FA" w14:textId="0AC0E971" w:rsidR="0038243C" w:rsidRPr="00454371" w:rsidRDefault="0038243C">
            <w:r>
              <w:t>01/07/2021</w:t>
            </w:r>
          </w:p>
        </w:tc>
        <w:tc>
          <w:tcPr>
            <w:tcW w:w="6784" w:type="dxa"/>
            <w:tcBorders>
              <w:top w:val="single" w:sz="4" w:space="0" w:color="auto"/>
              <w:left w:val="single" w:sz="4" w:space="0" w:color="auto"/>
              <w:bottom w:val="single" w:sz="4" w:space="0" w:color="auto"/>
              <w:right w:val="single" w:sz="4" w:space="0" w:color="auto"/>
            </w:tcBorders>
          </w:tcPr>
          <w:p w14:paraId="5335BC9B" w14:textId="2272BC0F" w:rsidR="0038243C" w:rsidRPr="00454371" w:rsidRDefault="0038243C" w:rsidP="0089223C">
            <w:pPr>
              <w:spacing w:after="240"/>
              <w:rPr>
                <w:rFonts w:cs="Arial"/>
              </w:rPr>
            </w:pPr>
            <w:r>
              <w:rPr>
                <w:rFonts w:cs="Arial"/>
              </w:rPr>
              <w:t>Issue 11</w:t>
            </w:r>
          </w:p>
        </w:tc>
      </w:tr>
      <w:tr w:rsidR="005B1191" w14:paraId="396461C2" w14:textId="77777777" w:rsidTr="433B13A4">
        <w:tc>
          <w:tcPr>
            <w:tcW w:w="1242" w:type="dxa"/>
            <w:tcBorders>
              <w:top w:val="single" w:sz="4" w:space="0" w:color="auto"/>
              <w:left w:val="single" w:sz="4" w:space="0" w:color="auto"/>
              <w:bottom w:val="single" w:sz="4" w:space="0" w:color="auto"/>
              <w:right w:val="single" w:sz="4" w:space="0" w:color="auto"/>
            </w:tcBorders>
          </w:tcPr>
          <w:p w14:paraId="0BF106DE" w14:textId="062DB769" w:rsidR="005B1191" w:rsidRPr="00454371" w:rsidRDefault="005B1191">
            <w:r>
              <w:t>Issue 0</w:t>
            </w:r>
            <w:r w:rsidR="00F16FA6">
              <w:t>0</w:t>
            </w:r>
            <w:r>
              <w:t>1</w:t>
            </w:r>
            <w:r w:rsidR="00F27094">
              <w:t>2</w:t>
            </w:r>
          </w:p>
        </w:tc>
        <w:tc>
          <w:tcPr>
            <w:tcW w:w="1716" w:type="dxa"/>
            <w:tcBorders>
              <w:top w:val="single" w:sz="4" w:space="0" w:color="auto"/>
              <w:left w:val="single" w:sz="4" w:space="0" w:color="auto"/>
              <w:bottom w:val="single" w:sz="4" w:space="0" w:color="auto"/>
              <w:right w:val="single" w:sz="4" w:space="0" w:color="auto"/>
            </w:tcBorders>
          </w:tcPr>
          <w:p w14:paraId="38A1381C" w14:textId="0F02231D" w:rsidR="005B1191" w:rsidRPr="00454371" w:rsidRDefault="00A9145E">
            <w:r>
              <w:t>25</w:t>
            </w:r>
            <w:r w:rsidR="005B1191">
              <w:t>/</w:t>
            </w:r>
            <w:r w:rsidR="00AB0796">
              <w:t>04</w:t>
            </w:r>
            <w:r w:rsidR="005B1191">
              <w:t>/2023</w:t>
            </w:r>
          </w:p>
        </w:tc>
        <w:tc>
          <w:tcPr>
            <w:tcW w:w="6784" w:type="dxa"/>
            <w:tcBorders>
              <w:top w:val="single" w:sz="4" w:space="0" w:color="auto"/>
              <w:left w:val="single" w:sz="4" w:space="0" w:color="auto"/>
              <w:bottom w:val="single" w:sz="4" w:space="0" w:color="auto"/>
              <w:right w:val="single" w:sz="4" w:space="0" w:color="auto"/>
            </w:tcBorders>
          </w:tcPr>
          <w:p w14:paraId="1BF24C43" w14:textId="3E58087F" w:rsidR="005B1191" w:rsidRPr="00454371" w:rsidRDefault="005B1191" w:rsidP="0089223C">
            <w:pPr>
              <w:spacing w:after="240"/>
              <w:rPr>
                <w:rFonts w:cs="Arial"/>
              </w:rPr>
            </w:pPr>
            <w:r w:rsidRPr="433B13A4">
              <w:rPr>
                <w:rFonts w:cs="Arial"/>
              </w:rPr>
              <w:t>Issue 0</w:t>
            </w:r>
            <w:r w:rsidR="00F16FA6" w:rsidRPr="433B13A4">
              <w:rPr>
                <w:rFonts w:cs="Arial"/>
              </w:rPr>
              <w:t>0</w:t>
            </w:r>
            <w:r w:rsidRPr="433B13A4">
              <w:rPr>
                <w:rFonts w:cs="Arial"/>
              </w:rPr>
              <w:t>1</w:t>
            </w:r>
            <w:r w:rsidR="00F27094" w:rsidRPr="433B13A4">
              <w:rPr>
                <w:rFonts w:cs="Arial"/>
              </w:rPr>
              <w:t>2</w:t>
            </w:r>
            <w:r w:rsidRPr="433B13A4">
              <w:rPr>
                <w:rFonts w:cs="Arial"/>
              </w:rPr>
              <w:t xml:space="preserve"> incorporating use of ‘The Company’ definition as made in the STC</w:t>
            </w:r>
            <w:r w:rsidR="00A9145E" w:rsidRPr="433B13A4">
              <w:rPr>
                <w:rFonts w:cs="Arial"/>
              </w:rPr>
              <w:t xml:space="preserve"> PM0130</w:t>
            </w:r>
          </w:p>
        </w:tc>
      </w:tr>
    </w:tbl>
    <w:p w14:paraId="04CDED70" w14:textId="77777777" w:rsidR="0089223C" w:rsidRDefault="00200818">
      <w:pPr>
        <w:pStyle w:val="Heading1"/>
        <w:keepLines/>
      </w:pPr>
      <w:r>
        <w:lastRenderedPageBreak/>
        <w:t>Introduction</w:t>
      </w:r>
    </w:p>
    <w:p w14:paraId="04CDED71" w14:textId="77777777" w:rsidR="0089223C" w:rsidRDefault="00200818">
      <w:pPr>
        <w:pStyle w:val="Heading2"/>
        <w:keepNext/>
        <w:keepLines/>
      </w:pPr>
      <w:r>
        <w:t>Scope</w:t>
      </w:r>
    </w:p>
    <w:p w14:paraId="04CDED72" w14:textId="3C4303E5" w:rsidR="0089223C" w:rsidRDefault="00200818">
      <w:pPr>
        <w:pStyle w:val="Heading3"/>
        <w:keepLines/>
        <w:tabs>
          <w:tab w:val="left" w:pos="851"/>
        </w:tabs>
        <w:ind w:left="851" w:hanging="851"/>
      </w:pPr>
      <w:r>
        <w:t xml:space="preserve">This document defines the process associated with invoicing &amp; payment activities between the TOs and </w:t>
      </w:r>
      <w:r w:rsidR="005B1191">
        <w:t>The Company,</w:t>
      </w:r>
      <w:r w:rsidR="005B1191" w:rsidRPr="005F2817">
        <w:t xml:space="preserve"> </w:t>
      </w:r>
      <w:r w:rsidR="005B1191" w:rsidRPr="00EF2340">
        <w:t>as defined in the STC and meaning the licence holder with system operator responsibilities</w:t>
      </w:r>
      <w:r>
        <w:t xml:space="preserve">. </w:t>
      </w:r>
    </w:p>
    <w:p w14:paraId="04CDED73" w14:textId="77777777" w:rsidR="0089223C" w:rsidRDefault="00200818">
      <w:pPr>
        <w:pStyle w:val="Heading3"/>
        <w:keepLines/>
        <w:tabs>
          <w:tab w:val="left" w:pos="851"/>
        </w:tabs>
        <w:ind w:left="851" w:hanging="851"/>
      </w:pPr>
      <w:r>
        <w:t>For the purposes of this document, the TOs are:</w:t>
      </w:r>
    </w:p>
    <w:p w14:paraId="04CDED74" w14:textId="77777777" w:rsidR="0089223C" w:rsidRDefault="00200818">
      <w:pPr>
        <w:pStyle w:val="BulletList"/>
        <w:keepNext/>
        <w:keepLines/>
        <w:numPr>
          <w:ilvl w:val="0"/>
          <w:numId w:val="26"/>
        </w:numPr>
        <w:tabs>
          <w:tab w:val="clear" w:pos="360"/>
          <w:tab w:val="num" w:pos="1276"/>
        </w:tabs>
        <w:ind w:left="1069" w:hanging="218"/>
      </w:pPr>
      <w:proofErr w:type="gramStart"/>
      <w:r>
        <w:t>NGET;</w:t>
      </w:r>
      <w:proofErr w:type="gramEnd"/>
    </w:p>
    <w:p w14:paraId="04CDED75" w14:textId="77777777" w:rsidR="0089223C" w:rsidRDefault="00200818">
      <w:pPr>
        <w:pStyle w:val="BulletList"/>
        <w:keepNext/>
        <w:keepLines/>
        <w:numPr>
          <w:ilvl w:val="0"/>
          <w:numId w:val="26"/>
        </w:numPr>
        <w:tabs>
          <w:tab w:val="clear" w:pos="360"/>
          <w:tab w:val="num" w:pos="1276"/>
        </w:tabs>
        <w:ind w:left="1069" w:hanging="218"/>
      </w:pPr>
      <w:r>
        <w:t>SPT; and</w:t>
      </w:r>
    </w:p>
    <w:p w14:paraId="04CDED76" w14:textId="6FF20229" w:rsidR="0089223C" w:rsidRDefault="00200818">
      <w:pPr>
        <w:pStyle w:val="BulletList"/>
        <w:keepNext/>
        <w:keepLines/>
        <w:numPr>
          <w:ilvl w:val="0"/>
          <w:numId w:val="26"/>
        </w:numPr>
        <w:tabs>
          <w:tab w:val="clear" w:pos="360"/>
          <w:tab w:val="num" w:pos="1276"/>
        </w:tabs>
        <w:ind w:left="1069" w:hanging="218"/>
      </w:pPr>
      <w:r>
        <w:t>SHET and</w:t>
      </w:r>
    </w:p>
    <w:p w14:paraId="04CDED77" w14:textId="77777777" w:rsidR="0089223C" w:rsidRDefault="00200818" w:rsidP="0089223C">
      <w:pPr>
        <w:pStyle w:val="BulletList"/>
        <w:numPr>
          <w:ilvl w:val="0"/>
          <w:numId w:val="26"/>
        </w:numPr>
        <w:tabs>
          <w:tab w:val="clear" w:pos="360"/>
          <w:tab w:val="num" w:pos="1276"/>
        </w:tabs>
        <w:ind w:left="1069" w:hanging="218"/>
      </w:pPr>
      <w:r>
        <w:t>Offshore Transmission Owners (OFTOs)</w:t>
      </w:r>
    </w:p>
    <w:p w14:paraId="04CDED78" w14:textId="77777777" w:rsidR="0089223C" w:rsidRDefault="0089223C" w:rsidP="0089223C">
      <w:pPr>
        <w:pStyle w:val="BulletList"/>
        <w:tabs>
          <w:tab w:val="num" w:pos="1276"/>
        </w:tabs>
        <w:ind w:left="491"/>
      </w:pPr>
    </w:p>
    <w:p w14:paraId="04CDED79" w14:textId="74C6536C" w:rsidR="0089223C" w:rsidRDefault="00200818" w:rsidP="0089223C">
      <w:pPr>
        <w:pStyle w:val="Heading3"/>
        <w:tabs>
          <w:tab w:val="left" w:pos="851"/>
        </w:tabs>
        <w:ind w:left="851" w:hanging="851"/>
      </w:pPr>
      <w:r>
        <w:t>For the purposes of this document, the Onshore Transmission Owners (Onshore TOs) are:</w:t>
      </w:r>
    </w:p>
    <w:p w14:paraId="04CDED7A" w14:textId="777B4AD2" w:rsidR="0089223C" w:rsidRDefault="00200818" w:rsidP="0089223C">
      <w:pPr>
        <w:pStyle w:val="BulletList"/>
        <w:numPr>
          <w:ilvl w:val="0"/>
          <w:numId w:val="26"/>
        </w:numPr>
        <w:tabs>
          <w:tab w:val="clear" w:pos="360"/>
          <w:tab w:val="num" w:pos="1276"/>
        </w:tabs>
        <w:ind w:left="1069" w:hanging="218"/>
      </w:pPr>
      <w:r>
        <w:t>NGET</w:t>
      </w:r>
    </w:p>
    <w:p w14:paraId="04CDED7B" w14:textId="0B2ABBC6" w:rsidR="0089223C" w:rsidRDefault="00200818" w:rsidP="0089223C">
      <w:pPr>
        <w:pStyle w:val="BulletList"/>
        <w:numPr>
          <w:ilvl w:val="0"/>
          <w:numId w:val="26"/>
        </w:numPr>
        <w:tabs>
          <w:tab w:val="clear" w:pos="360"/>
          <w:tab w:val="num" w:pos="1276"/>
        </w:tabs>
        <w:ind w:left="1069" w:hanging="218"/>
      </w:pPr>
      <w:r>
        <w:t>SPT</w:t>
      </w:r>
    </w:p>
    <w:p w14:paraId="01725261" w14:textId="58D99341" w:rsidR="00A7597B" w:rsidRDefault="00A7597B" w:rsidP="0089223C">
      <w:pPr>
        <w:pStyle w:val="BulletList"/>
        <w:numPr>
          <w:ilvl w:val="0"/>
          <w:numId w:val="26"/>
        </w:numPr>
        <w:tabs>
          <w:tab w:val="clear" w:pos="360"/>
          <w:tab w:val="num" w:pos="1276"/>
        </w:tabs>
        <w:ind w:left="1069" w:hanging="218"/>
      </w:pPr>
      <w:r>
        <w:t>SHET</w:t>
      </w:r>
    </w:p>
    <w:p w14:paraId="6D4F5613" w14:textId="77777777" w:rsidR="00A7597B" w:rsidRDefault="00A7597B" w:rsidP="00A7597B">
      <w:pPr>
        <w:pStyle w:val="BulletList"/>
        <w:tabs>
          <w:tab w:val="clear" w:pos="1551"/>
        </w:tabs>
        <w:ind w:left="1069" w:firstLine="0"/>
      </w:pPr>
    </w:p>
    <w:p w14:paraId="04CDED7D" w14:textId="77777777" w:rsidR="0089223C" w:rsidRDefault="00200818">
      <w:pPr>
        <w:pStyle w:val="Heading2"/>
        <w:keepNext/>
        <w:keepLines/>
      </w:pPr>
      <w:r>
        <w:lastRenderedPageBreak/>
        <w:t>Objectives</w:t>
      </w:r>
    </w:p>
    <w:p w14:paraId="04CDED7E" w14:textId="77777777" w:rsidR="0089223C" w:rsidRDefault="00200818">
      <w:pPr>
        <w:pStyle w:val="Heading3"/>
        <w:keepLines/>
        <w:tabs>
          <w:tab w:val="left" w:pos="851"/>
        </w:tabs>
        <w:ind w:left="851" w:hanging="851"/>
      </w:pPr>
      <w:r>
        <w:t>The objective of this procedure is to detail:</w:t>
      </w:r>
    </w:p>
    <w:p w14:paraId="04CDED7F" w14:textId="71F929C1" w:rsidR="0089223C" w:rsidRDefault="00200818">
      <w:pPr>
        <w:pStyle w:val="StyleBulleted"/>
        <w:keepNext/>
        <w:keepLines/>
      </w:pPr>
      <w:r>
        <w:t xml:space="preserve">how the invoicing and payment process is addressed across </w:t>
      </w:r>
      <w:r w:rsidR="005B1191">
        <w:t>The Company</w:t>
      </w:r>
      <w:r>
        <w:t xml:space="preserve"> – TO </w:t>
      </w:r>
      <w:proofErr w:type="gramStart"/>
      <w:r>
        <w:t>interface;</w:t>
      </w:r>
      <w:proofErr w:type="gramEnd"/>
    </w:p>
    <w:p w14:paraId="04CDED80" w14:textId="7EC3BF7B" w:rsidR="0089223C" w:rsidRDefault="00200818">
      <w:pPr>
        <w:pStyle w:val="StyleBulleted"/>
        <w:keepNext/>
        <w:keepLines/>
      </w:pPr>
      <w:r>
        <w:t xml:space="preserve">how changes to charges (if applicable) are communicated and incorporated into invoices from the TO to </w:t>
      </w:r>
      <w:r w:rsidR="005B1191">
        <w:t xml:space="preserve">The </w:t>
      </w:r>
      <w:proofErr w:type="gramStart"/>
      <w:r w:rsidR="005B1191">
        <w:t>Company</w:t>
      </w:r>
      <w:r>
        <w:t>;</w:t>
      </w:r>
      <w:proofErr w:type="gramEnd"/>
      <w:r>
        <w:t xml:space="preserve"> </w:t>
      </w:r>
    </w:p>
    <w:p w14:paraId="04CDED81" w14:textId="77777777" w:rsidR="0089223C" w:rsidRDefault="00200818">
      <w:pPr>
        <w:pStyle w:val="StyleBulleted"/>
        <w:keepNext/>
        <w:keepLines/>
      </w:pPr>
      <w:r>
        <w:t>the requirements for exchange of information related to invoicing &amp; payment activities; and</w:t>
      </w:r>
    </w:p>
    <w:p w14:paraId="04CDED82" w14:textId="77777777" w:rsidR="0089223C" w:rsidRDefault="00200818">
      <w:pPr>
        <w:pStyle w:val="StyleBulleted"/>
        <w:keepNext/>
        <w:keepLines/>
      </w:pPr>
      <w:r>
        <w:t>the lines of communication to be used.</w:t>
      </w:r>
    </w:p>
    <w:p w14:paraId="04CDED83" w14:textId="77777777" w:rsidR="0089223C" w:rsidRDefault="00200818">
      <w:pPr>
        <w:pStyle w:val="Heading2"/>
        <w:keepNext/>
        <w:keepLines/>
      </w:pPr>
      <w:r>
        <w:t>Background</w:t>
      </w:r>
    </w:p>
    <w:p w14:paraId="04CDED84" w14:textId="2A182071" w:rsidR="0089223C" w:rsidRDefault="005B1191">
      <w:pPr>
        <w:pStyle w:val="Heading3"/>
        <w:keepLines/>
        <w:tabs>
          <w:tab w:val="clear" w:pos="0"/>
          <w:tab w:val="left" w:pos="851"/>
        </w:tabs>
        <w:ind w:left="851" w:hanging="851"/>
      </w:pPr>
      <w:r>
        <w:t>The Company</w:t>
      </w:r>
      <w:r w:rsidR="00200818">
        <w:t xml:space="preserve"> shall be responsible for the calculation, development and invoicing of Connection and TNUoS charges. The TO shall be remunerated by </w:t>
      </w:r>
      <w:r>
        <w:t>The Company</w:t>
      </w:r>
      <w:r w:rsidR="00200818">
        <w:t xml:space="preserve"> for the provision of connection and infrastructure assets and associated services.</w:t>
      </w:r>
    </w:p>
    <w:p w14:paraId="04CDED85" w14:textId="7AA153AF" w:rsidR="0089223C" w:rsidRDefault="00200818">
      <w:pPr>
        <w:pStyle w:val="Heading3"/>
        <w:keepLines/>
        <w:tabs>
          <w:tab w:val="left" w:pos="851"/>
        </w:tabs>
      </w:pPr>
      <w:bookmarkStart w:id="0" w:name="_Ref91302534"/>
      <w:r>
        <w:t xml:space="preserve">The TO's revenue from </w:t>
      </w:r>
      <w:r w:rsidR="005B1191">
        <w:t>The Company</w:t>
      </w:r>
      <w:r>
        <w:t xml:space="preserve"> will be in three parts:</w:t>
      </w:r>
      <w:bookmarkEnd w:id="0"/>
    </w:p>
    <w:p w14:paraId="04CDED86" w14:textId="77777777" w:rsidR="0089223C" w:rsidRDefault="00200818">
      <w:pPr>
        <w:pStyle w:val="Heading4"/>
        <w:keepLines/>
        <w:numPr>
          <w:ilvl w:val="0"/>
          <w:numId w:val="19"/>
        </w:numPr>
        <w:tabs>
          <w:tab w:val="num" w:pos="1440"/>
        </w:tabs>
        <w:ind w:left="1440"/>
        <w:jc w:val="both"/>
      </w:pPr>
      <w:r>
        <w:t>TO General System Charges</w:t>
      </w:r>
      <w:r>
        <w:rPr>
          <w:b/>
        </w:rPr>
        <w:t xml:space="preserve"> </w:t>
      </w:r>
      <w:r>
        <w:t xml:space="preserve">as defined in Schedule Ten of the </w:t>
      </w:r>
      <w:proofErr w:type="gramStart"/>
      <w:r>
        <w:t>STC;</w:t>
      </w:r>
      <w:proofErr w:type="gramEnd"/>
    </w:p>
    <w:p w14:paraId="04CDED87" w14:textId="77777777" w:rsidR="0089223C" w:rsidRDefault="00200818">
      <w:pPr>
        <w:keepNext/>
        <w:keepLines/>
        <w:numPr>
          <w:ilvl w:val="0"/>
          <w:numId w:val="20"/>
        </w:numPr>
        <w:tabs>
          <w:tab w:val="clear" w:pos="360"/>
          <w:tab w:val="num" w:pos="1440"/>
        </w:tabs>
        <w:ind w:left="1440"/>
        <w:jc w:val="both"/>
      </w:pPr>
      <w:r>
        <w:t>TO Site-Specific Charges as defined in Schedule Ten of the STC; and</w:t>
      </w:r>
    </w:p>
    <w:p w14:paraId="04CDED88"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9" w14:textId="6FF3F22B" w:rsidR="0089223C" w:rsidRDefault="005B1191">
      <w:pPr>
        <w:pStyle w:val="Heading3"/>
        <w:keepLines/>
        <w:tabs>
          <w:tab w:val="left" w:pos="851"/>
        </w:tabs>
        <w:ind w:left="851" w:hanging="851"/>
      </w:pPr>
      <w:r>
        <w:t>The Company</w:t>
      </w:r>
      <w:r w:rsidR="00200818">
        <w:t xml:space="preserve"> shall be remunerated by a TO for the following</w:t>
      </w:r>
    </w:p>
    <w:p w14:paraId="04CDED8A" w14:textId="7C9E3DC6" w:rsidR="0089223C" w:rsidRDefault="005B1191">
      <w:pPr>
        <w:keepNext/>
        <w:keepLines/>
        <w:numPr>
          <w:ilvl w:val="0"/>
          <w:numId w:val="20"/>
        </w:numPr>
        <w:tabs>
          <w:tab w:val="clear" w:pos="360"/>
          <w:tab w:val="num" w:pos="1440"/>
        </w:tabs>
        <w:ind w:left="1440"/>
        <w:jc w:val="both"/>
      </w:pPr>
      <w:r>
        <w:t>The Company</w:t>
      </w:r>
      <w:r w:rsidR="00200818">
        <w:t xml:space="preserve"> Charges in relation to Interruption Payments as defined in Schedule Ten of the STC; and</w:t>
      </w:r>
    </w:p>
    <w:p w14:paraId="04CDED8B"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C" w14:textId="6D3B1F4A" w:rsidR="0089223C" w:rsidRDefault="00200818">
      <w:pPr>
        <w:pStyle w:val="Heading3"/>
        <w:keepLines/>
        <w:tabs>
          <w:tab w:val="left" w:pos="851"/>
        </w:tabs>
        <w:ind w:left="851" w:hanging="851"/>
      </w:pPr>
      <w:r>
        <w:t xml:space="preserve">The majority of this revenue will be invoiced on a monthly basis (see sections </w:t>
      </w:r>
      <w:r>
        <w:rPr>
          <w:color w:val="2B579A"/>
          <w:shd w:val="clear" w:color="auto" w:fill="E6E6E6"/>
        </w:rPr>
        <w:fldChar w:fldCharType="begin"/>
      </w:r>
      <w:r>
        <w:instrText xml:space="preserve"> REF _Ref91303942 \r \h </w:instrText>
      </w:r>
      <w:r>
        <w:rPr>
          <w:color w:val="2B579A"/>
          <w:shd w:val="clear" w:color="auto" w:fill="E6E6E6"/>
        </w:rPr>
      </w:r>
      <w:r>
        <w:rPr>
          <w:color w:val="2B579A"/>
          <w:shd w:val="clear" w:color="auto" w:fill="E6E6E6"/>
        </w:rPr>
        <w:fldChar w:fldCharType="separate"/>
      </w:r>
      <w:r w:rsidR="00FB1ABA">
        <w:t>3.1</w:t>
      </w:r>
      <w:r>
        <w:rPr>
          <w:color w:val="2B579A"/>
          <w:shd w:val="clear" w:color="auto" w:fill="E6E6E6"/>
        </w:rPr>
        <w:fldChar w:fldCharType="end"/>
      </w:r>
      <w:r>
        <w:t xml:space="preserve"> and </w:t>
      </w:r>
      <w:r>
        <w:rPr>
          <w:color w:val="2B579A"/>
          <w:shd w:val="clear" w:color="auto" w:fill="E6E6E6"/>
        </w:rPr>
        <w:fldChar w:fldCharType="begin"/>
      </w:r>
      <w:r>
        <w:instrText xml:space="preserve"> REF _Ref91303947 \r \h </w:instrText>
      </w:r>
      <w:r>
        <w:rPr>
          <w:color w:val="2B579A"/>
          <w:shd w:val="clear" w:color="auto" w:fill="E6E6E6"/>
        </w:rPr>
      </w:r>
      <w:r>
        <w:rPr>
          <w:color w:val="2B579A"/>
          <w:shd w:val="clear" w:color="auto" w:fill="E6E6E6"/>
        </w:rPr>
        <w:fldChar w:fldCharType="separate"/>
      </w:r>
      <w:r w:rsidR="00FB1ABA">
        <w:t>3.3</w:t>
      </w:r>
      <w:r>
        <w:rPr>
          <w:color w:val="2B579A"/>
          <w:shd w:val="clear" w:color="auto" w:fill="E6E6E6"/>
        </w:rPr>
        <w:fldChar w:fldCharType="end"/>
      </w:r>
      <w:r w:rsidR="00F9513F" w:rsidRPr="00FD1BD6">
        <w:rPr>
          <w:shd w:val="clear" w:color="auto" w:fill="E6E6E6"/>
        </w:rPr>
        <w:t>3</w:t>
      </w:r>
      <w:r>
        <w:t xml:space="preserve">), with the remainder on an ad-hoc basis (see section </w:t>
      </w:r>
      <w:r>
        <w:rPr>
          <w:color w:val="2B579A"/>
          <w:shd w:val="clear" w:color="auto" w:fill="E6E6E6"/>
        </w:rPr>
        <w:fldChar w:fldCharType="begin"/>
      </w:r>
      <w:r>
        <w:instrText xml:space="preserve"> REF _Ref91303994 \r \h </w:instrText>
      </w:r>
      <w:r>
        <w:rPr>
          <w:color w:val="2B579A"/>
          <w:shd w:val="clear" w:color="auto" w:fill="E6E6E6"/>
        </w:rPr>
      </w:r>
      <w:r>
        <w:rPr>
          <w:color w:val="2B579A"/>
          <w:shd w:val="clear" w:color="auto" w:fill="E6E6E6"/>
        </w:rPr>
        <w:fldChar w:fldCharType="separate"/>
      </w:r>
      <w:r w:rsidR="00FB1ABA">
        <w:t>3.6</w:t>
      </w:r>
      <w:r>
        <w:rPr>
          <w:color w:val="2B579A"/>
          <w:shd w:val="clear" w:color="auto" w:fill="E6E6E6"/>
        </w:rPr>
        <w:fldChar w:fldCharType="end"/>
      </w:r>
      <w:r w:rsidR="009A5C0C">
        <w:rPr>
          <w:shd w:val="clear" w:color="auto" w:fill="E6E6E6"/>
        </w:rPr>
        <w:t>6</w:t>
      </w:r>
      <w:r>
        <w:t xml:space="preserve">). </w:t>
      </w:r>
    </w:p>
    <w:p w14:paraId="04CDED8D" w14:textId="2C0344AB" w:rsidR="0089223C" w:rsidRDefault="00200818">
      <w:pPr>
        <w:pStyle w:val="Heading1"/>
        <w:keepLines/>
      </w:pPr>
      <w:r>
        <w:t>Key Definitions</w:t>
      </w:r>
    </w:p>
    <w:p w14:paraId="04CDED8E" w14:textId="77777777" w:rsidR="0089223C" w:rsidRDefault="00200818">
      <w:pPr>
        <w:pStyle w:val="Heading2"/>
        <w:keepNext/>
        <w:keepLines/>
      </w:pPr>
      <w:r>
        <w:t>For the purposes of STCP 13-1 Invoicing &amp; Payment:</w:t>
      </w:r>
    </w:p>
    <w:p w14:paraId="04CDED8F" w14:textId="7D1C4E33" w:rsidR="0089223C" w:rsidRDefault="005B1191">
      <w:pPr>
        <w:pStyle w:val="Heading3"/>
        <w:keepLines/>
        <w:tabs>
          <w:tab w:val="left" w:pos="851"/>
        </w:tabs>
        <w:ind w:left="851" w:hanging="851"/>
      </w:pPr>
      <w:r>
        <w:rPr>
          <w:b/>
          <w:bCs/>
        </w:rPr>
        <w:t>The Company</w:t>
      </w:r>
      <w:r w:rsidR="00200818" w:rsidRPr="7D45470C">
        <w:rPr>
          <w:b/>
          <w:bCs/>
        </w:rPr>
        <w:t xml:space="preserve"> Revenue Contact</w:t>
      </w:r>
      <w:r w:rsidR="00200818">
        <w:t xml:space="preserve"> means the named contact within </w:t>
      </w:r>
      <w:r>
        <w:t>The Company</w:t>
      </w:r>
      <w:r w:rsidR="00200818">
        <w:t xml:space="preserve"> for revenue issues as advised to the TOs from time to time.</w:t>
      </w:r>
    </w:p>
    <w:p w14:paraId="04CDED90" w14:textId="77777777" w:rsidR="0089223C" w:rsidRDefault="00200818">
      <w:pPr>
        <w:pStyle w:val="Heading3"/>
        <w:keepLines/>
        <w:tabs>
          <w:tab w:val="left" w:pos="851"/>
        </w:tabs>
        <w:ind w:left="851" w:hanging="851"/>
      </w:pPr>
      <w:r w:rsidRPr="7D45470C">
        <w:rPr>
          <w:b/>
          <w:bCs/>
        </w:rPr>
        <w:t>Other Charges</w:t>
      </w:r>
      <w:r>
        <w:t xml:space="preserve"> means those charges specified in Part Three of Schedule Ten of the STC.</w:t>
      </w:r>
    </w:p>
    <w:p w14:paraId="04CDED91" w14:textId="77777777" w:rsidR="0089223C" w:rsidRDefault="00200818">
      <w:pPr>
        <w:pStyle w:val="Heading3"/>
        <w:keepLines/>
        <w:tabs>
          <w:tab w:val="left" w:pos="851"/>
        </w:tabs>
        <w:ind w:left="851" w:hanging="851"/>
      </w:pPr>
      <w:r w:rsidRPr="7D45470C">
        <w:rPr>
          <w:b/>
          <w:bCs/>
        </w:rPr>
        <w:t>TO General System Charges</w:t>
      </w:r>
      <w:r>
        <w:t xml:space="preserve"> means those charges specified in Part One of Schedule Ten of the STC.</w:t>
      </w:r>
    </w:p>
    <w:p w14:paraId="04CDED92" w14:textId="41F0F110" w:rsidR="0089223C" w:rsidRDefault="00200818">
      <w:pPr>
        <w:pStyle w:val="Heading3"/>
        <w:keepLines/>
        <w:tabs>
          <w:tab w:val="left" w:pos="851"/>
        </w:tabs>
        <w:spacing w:before="0" w:after="0"/>
        <w:ind w:left="851" w:hanging="851"/>
      </w:pPr>
      <w:r w:rsidRPr="7D45470C">
        <w:rPr>
          <w:b/>
          <w:bCs/>
        </w:rPr>
        <w:t>TO Revenue Contact</w:t>
      </w:r>
      <w:r>
        <w:t xml:space="preserve"> means the named contact within the TO for revenue issues as advised to </w:t>
      </w:r>
      <w:r w:rsidR="005B1191">
        <w:t>The Company</w:t>
      </w:r>
      <w:r>
        <w:t xml:space="preserve"> and the other TO from time to time.</w:t>
      </w:r>
    </w:p>
    <w:p w14:paraId="3D27C525" w14:textId="77777777" w:rsidR="008F7538" w:rsidRDefault="00200818" w:rsidP="008F7538">
      <w:pPr>
        <w:pStyle w:val="Heading3"/>
        <w:keepLines/>
        <w:tabs>
          <w:tab w:val="left" w:pos="851"/>
        </w:tabs>
        <w:ind w:left="851" w:hanging="851"/>
        <w:rPr>
          <w:b/>
          <w:bCs/>
        </w:rPr>
      </w:pPr>
      <w:r w:rsidRPr="7D45470C">
        <w:rPr>
          <w:b/>
          <w:bCs/>
        </w:rPr>
        <w:t>TO Site Specific Charges</w:t>
      </w:r>
      <w:r>
        <w:t xml:space="preserve"> means those charges specified in Part Two of Schedule Ten of the STC.</w:t>
      </w:r>
    </w:p>
    <w:p w14:paraId="04CDED94" w14:textId="535CDA70" w:rsidR="0089223C" w:rsidRPr="008F7538" w:rsidRDefault="005B1191" w:rsidP="008F7538">
      <w:pPr>
        <w:pStyle w:val="Heading3"/>
        <w:keepLines/>
        <w:tabs>
          <w:tab w:val="left" w:pos="851"/>
        </w:tabs>
        <w:ind w:left="851" w:hanging="851"/>
        <w:rPr>
          <w:b/>
          <w:bCs/>
        </w:rPr>
      </w:pPr>
      <w:r>
        <w:rPr>
          <w:b/>
          <w:bCs/>
        </w:rPr>
        <w:t>The Company</w:t>
      </w:r>
      <w:r w:rsidR="00200818" w:rsidRPr="008F7538">
        <w:rPr>
          <w:b/>
          <w:bCs/>
        </w:rPr>
        <w:t xml:space="preserve"> Charges</w:t>
      </w:r>
      <w:r w:rsidR="00200818">
        <w:t xml:space="preserve"> means those charges specified in Schedule Ten of the STC.</w:t>
      </w:r>
    </w:p>
    <w:p w14:paraId="53DD2075" w14:textId="036EDB08" w:rsidR="00FF7656" w:rsidRPr="00FF7656" w:rsidRDefault="00DB7F11" w:rsidP="00FF7656">
      <w:pPr>
        <w:pStyle w:val="Heading3"/>
        <w:keepLines/>
        <w:tabs>
          <w:tab w:val="left" w:pos="851"/>
        </w:tabs>
        <w:ind w:left="851" w:hanging="851"/>
        <w:rPr>
          <w:b/>
          <w:bCs/>
        </w:rPr>
      </w:pPr>
      <w:r>
        <w:rPr>
          <w:b/>
          <w:bCs/>
        </w:rPr>
        <w:lastRenderedPageBreak/>
        <w:t>Financial Year</w:t>
      </w:r>
      <w:r w:rsidR="00BE3D65">
        <w:rPr>
          <w:b/>
          <w:bCs/>
        </w:rPr>
        <w:t xml:space="preserve"> Y</w:t>
      </w:r>
      <w:r w:rsidR="00BE3D65">
        <w:t xml:space="preserve"> means the current </w:t>
      </w:r>
      <w:r>
        <w:t>Financial Year</w:t>
      </w:r>
      <w:r w:rsidR="00F0795C">
        <w:t xml:space="preserve"> beginning on 1</w:t>
      </w:r>
      <w:r w:rsidR="00F0795C" w:rsidRPr="00E501ED">
        <w:rPr>
          <w:vertAlign w:val="superscript"/>
        </w:rPr>
        <w:t>st</w:t>
      </w:r>
      <w:r w:rsidR="00E501ED">
        <w:t xml:space="preserve"> </w:t>
      </w:r>
      <w:r w:rsidR="00F0795C">
        <w:t>April and ending 31</w:t>
      </w:r>
      <w:r w:rsidR="00F0795C" w:rsidRPr="00F0795C">
        <w:rPr>
          <w:vertAlign w:val="superscript"/>
        </w:rPr>
        <w:t>st</w:t>
      </w:r>
      <w:r w:rsidR="00F0795C">
        <w:t xml:space="preserve"> March.</w:t>
      </w:r>
    </w:p>
    <w:p w14:paraId="6B142CB4" w14:textId="2C34DC8C" w:rsidR="00CF4E45" w:rsidRPr="00673A26" w:rsidRDefault="00FF7656" w:rsidP="00FF7656">
      <w:pPr>
        <w:pStyle w:val="Heading3"/>
        <w:keepLines/>
        <w:tabs>
          <w:tab w:val="left" w:pos="851"/>
        </w:tabs>
        <w:ind w:left="851" w:hanging="851"/>
        <w:rPr>
          <w:b/>
          <w:bCs/>
        </w:rPr>
      </w:pPr>
      <w:r>
        <w:rPr>
          <w:b/>
          <w:bCs/>
        </w:rPr>
        <w:t xml:space="preserve">Net Transmission Network Revenue </w:t>
      </w:r>
      <w:r>
        <w:t xml:space="preserve">means </w:t>
      </w:r>
      <w:r w:rsidR="002E428F">
        <w:t>revenue r</w:t>
      </w:r>
      <w:r w:rsidR="00E501ED">
        <w:t>e</w:t>
      </w:r>
      <w:r w:rsidR="002E428F">
        <w:t xml:space="preserve">ceived by </w:t>
      </w:r>
      <w:r w:rsidR="005B1191">
        <w:t>The Company</w:t>
      </w:r>
      <w:r w:rsidR="002E428F">
        <w:t xml:space="preserve"> via Transmission Network Use of System Charges in accordance with Section 14 of the CUSC</w:t>
      </w:r>
      <w:r w:rsidR="00FA0A7F">
        <w:t>.</w:t>
      </w:r>
    </w:p>
    <w:p w14:paraId="6F5B4DBE" w14:textId="02FDA2E2" w:rsidR="00FF7656" w:rsidDel="003B2155" w:rsidRDefault="00CF4E45" w:rsidP="003B2155">
      <w:pPr>
        <w:pStyle w:val="Heading3"/>
        <w:keepLines/>
        <w:tabs>
          <w:tab w:val="left" w:pos="851"/>
        </w:tabs>
        <w:ind w:left="851" w:hanging="851"/>
        <w:rPr>
          <w:del w:id="1" w:author="Author"/>
          <w:b/>
          <w:bCs/>
        </w:rPr>
      </w:pPr>
      <w:r w:rsidRPr="00673A26">
        <w:rPr>
          <w:b/>
          <w:bCs/>
        </w:rPr>
        <w:t>T</w:t>
      </w:r>
      <w:r>
        <w:rPr>
          <w:b/>
          <w:bCs/>
        </w:rPr>
        <w:t>NUoS Charges</w:t>
      </w:r>
      <w:r w:rsidR="0009033A">
        <w:t xml:space="preserve">, net of payments to </w:t>
      </w:r>
      <w:r w:rsidR="005B1191">
        <w:t>The Company</w:t>
      </w:r>
      <w:r w:rsidR="0009033A">
        <w:t>, the Authority, offshore transmission owner allowed revenue, electricity interconnector licensees</w:t>
      </w:r>
      <w:r w:rsidR="005221FF">
        <w:t>,</w:t>
      </w:r>
      <w:r w:rsidR="0009033A">
        <w:t xml:space="preserve"> innovation funding winners</w:t>
      </w:r>
      <w:r w:rsidR="005221FF">
        <w:t>, DNOs (Distribution Use of System charges for embedded OFTOs).</w:t>
      </w:r>
      <w:r>
        <w:t xml:space="preserve"> means </w:t>
      </w:r>
      <w:r w:rsidR="006E1604">
        <w:t>Transmission Network Use of System Charges in accordance with the CUSC.</w:t>
      </w:r>
    </w:p>
    <w:p w14:paraId="6588D3B9" w14:textId="6C28761B" w:rsidR="00F0081C" w:rsidRPr="003B2155" w:rsidRDefault="00F0081C">
      <w:pPr>
        <w:pStyle w:val="Heading3"/>
        <w:keepLines/>
        <w:tabs>
          <w:tab w:val="left" w:pos="851"/>
        </w:tabs>
        <w:ind w:left="851" w:hanging="851"/>
        <w:rPr>
          <w:b/>
          <w:bCs/>
        </w:rPr>
        <w:pPrChange w:id="2" w:author="Author">
          <w:pPr>
            <w:pStyle w:val="Heading3"/>
            <w:keepLines/>
            <w:numPr>
              <w:ilvl w:val="0"/>
              <w:numId w:val="0"/>
            </w:numPr>
            <w:tabs>
              <w:tab w:val="clear" w:pos="0"/>
            </w:tabs>
            <w:ind w:left="851"/>
          </w:pPr>
        </w:pPrChange>
      </w:pPr>
    </w:p>
    <w:p w14:paraId="04CDED95" w14:textId="77777777" w:rsidR="0089223C" w:rsidRDefault="00200818">
      <w:pPr>
        <w:pStyle w:val="Heading1"/>
        <w:keepLines/>
      </w:pPr>
      <w:r>
        <w:t>Procedure</w:t>
      </w:r>
    </w:p>
    <w:p w14:paraId="04CDED96" w14:textId="77777777" w:rsidR="0089223C" w:rsidRDefault="00200818">
      <w:pPr>
        <w:pStyle w:val="Heading2"/>
        <w:keepNext/>
        <w:keepLines/>
      </w:pPr>
      <w:bookmarkStart w:id="3" w:name="_Ref91303942"/>
      <w:r>
        <w:t>TO General System Charges</w:t>
      </w:r>
      <w:bookmarkEnd w:id="3"/>
      <w:r>
        <w:t xml:space="preserve"> and TO Site Specific Charges</w:t>
      </w:r>
    </w:p>
    <w:p w14:paraId="04CDED97" w14:textId="60AC38FF" w:rsidR="0089223C" w:rsidRDefault="003B2155">
      <w:pPr>
        <w:pStyle w:val="Heading3"/>
        <w:keepLines/>
        <w:tabs>
          <w:tab w:val="left" w:pos="851"/>
        </w:tabs>
        <w:ind w:left="851" w:hanging="851"/>
      </w:pPr>
      <w:ins w:id="4" w:author="Author">
        <w:r w:rsidRPr="003B2155">
          <w:t xml:space="preserve">The TO shall receive payment from The Company each month in the Financial Year for TO General System Charges. By the 5th Business Day of August each Financial Year the Company Revenue Contact shall contact via </w:t>
        </w:r>
        <w:del w:id="5" w:author="Author">
          <w:r w:rsidRPr="003B2155" w:rsidDel="00E149A5">
            <w:delText>the</w:delText>
          </w:r>
        </w:del>
        <w:r w:rsidR="00E149A5">
          <w:t>a</w:t>
        </w:r>
        <w:r w:rsidRPr="003B2155">
          <w:t xml:space="preserve"> Designated Information Exchange System the TO Revenue Contact requesting a forecast of </w:t>
        </w:r>
        <w:proofErr w:type="gramStart"/>
        <w:r w:rsidRPr="003B2155">
          <w:t>their</w:t>
        </w:r>
        <w:proofErr w:type="gramEnd"/>
        <w:r w:rsidRPr="003B2155">
          <w:t xml:space="preserve"> TO General System Charges for Financial Year Y+1 and for the five Financial Years from Financial Year Y+2 onwards. The TO Revenue Contact shall contact via </w:t>
        </w:r>
        <w:del w:id="6" w:author="Author">
          <w:r w:rsidRPr="003B2155" w:rsidDel="00E149A5">
            <w:delText>the</w:delText>
          </w:r>
        </w:del>
        <w:r w:rsidR="00E149A5">
          <w:t>a</w:t>
        </w:r>
        <w:r w:rsidRPr="003B2155">
          <w:t xml:space="preserve"> Designated Information Exchange System the Company Revenue Contact on or before 5th Business Day of October each Financial Year their forecast of the TO General System Charges for Financial Year Y+1 and for the five years from Financial Year Y+2 onwards.  Revisions to the TO General System Charge can be made up to 7th January for Onshore TOs and 25th January for OFTOs each year for Financial Year Y+1 and for the five years from Financial Year Y+2 onwards. Should either day not be a Business Day then the deadline shall be the next Business Day.</w:t>
        </w:r>
      </w:ins>
      <w:del w:id="7" w:author="Author">
        <w:r w:rsidR="00200818" w:rsidDel="003B2155">
          <w:delText xml:space="preserve">The TO shall receive payment from </w:delText>
        </w:r>
        <w:r w:rsidR="005B1191" w:rsidDel="003B2155">
          <w:delText>The Company</w:delText>
        </w:r>
        <w:r w:rsidR="00200818" w:rsidDel="003B2155">
          <w:delText xml:space="preserve"> each month</w:delText>
        </w:r>
        <w:r w:rsidR="00614EC0" w:rsidDel="003B2155">
          <w:delText xml:space="preserve"> in the Financial Year</w:delText>
        </w:r>
        <w:r w:rsidR="00200818" w:rsidDel="003B2155">
          <w:delText xml:space="preserve"> for TO General System Charges. By </w:delText>
        </w:r>
        <w:r w:rsidR="734C6D01" w:rsidDel="003B2155">
          <w:delText>the</w:delText>
        </w:r>
        <w:r w:rsidR="00200818" w:rsidDel="003B2155">
          <w:delText xml:space="preserve"> 5</w:delText>
        </w:r>
        <w:r w:rsidR="00200818" w:rsidRPr="433B13A4" w:rsidDel="003B2155">
          <w:rPr>
            <w:vertAlign w:val="superscript"/>
          </w:rPr>
          <w:delText>th</w:delText>
        </w:r>
        <w:r w:rsidR="00200818" w:rsidDel="003B2155">
          <w:delText xml:space="preserve"> </w:delText>
        </w:r>
        <w:r w:rsidR="002A33C8" w:rsidDel="003B2155">
          <w:delText xml:space="preserve">Business Day of </w:delText>
        </w:r>
        <w:r w:rsidR="00200818" w:rsidDel="003B2155">
          <w:delText>August each</w:delText>
        </w:r>
        <w:r w:rsidR="00F2434D" w:rsidDel="003B2155">
          <w:delText xml:space="preserve"> Financial Year</w:delText>
        </w:r>
        <w:r w:rsidR="006E4655" w:rsidDel="003B2155">
          <w:delText xml:space="preserve"> </w:delText>
        </w:r>
        <w:r w:rsidR="005B1191" w:rsidDel="003B2155">
          <w:delText>The Company</w:delText>
        </w:r>
        <w:r w:rsidR="00200818" w:rsidDel="003B2155">
          <w:delText xml:space="preserve"> Revenue Contact shall email the TO Revenue Contact requesting a forecast of their TO General System Charges for  </w:delText>
        </w:r>
        <w:r w:rsidR="00DB7F11" w:rsidDel="003B2155">
          <w:delText>Financial Year</w:delText>
        </w:r>
        <w:r w:rsidR="00741F92" w:rsidDel="003B2155">
          <w:delText xml:space="preserve"> Y+1</w:delText>
        </w:r>
        <w:r w:rsidR="00200818" w:rsidDel="003B2155">
          <w:delText xml:space="preserve"> and for the five </w:delText>
        </w:r>
        <w:r w:rsidR="00966DA8" w:rsidDel="003B2155">
          <w:delText>Financial Y</w:delText>
        </w:r>
        <w:r w:rsidR="00200818" w:rsidDel="003B2155">
          <w:delText xml:space="preserve">ears from </w:delText>
        </w:r>
        <w:r w:rsidR="00DB7F11" w:rsidDel="003B2155">
          <w:delText>Financial Year</w:delText>
        </w:r>
        <w:r w:rsidR="00200818" w:rsidDel="003B2155">
          <w:delText xml:space="preserve"> Y+2 onwards. The TO Revenue Contact shall email </w:delText>
        </w:r>
        <w:r w:rsidR="005B1191" w:rsidDel="003B2155">
          <w:delText>The Company</w:delText>
        </w:r>
        <w:r w:rsidR="00200818" w:rsidDel="003B2155">
          <w:delText xml:space="preserve"> Revenue Contact on or before 5</w:delText>
        </w:r>
        <w:r w:rsidR="00200818" w:rsidRPr="433B13A4" w:rsidDel="003B2155">
          <w:rPr>
            <w:vertAlign w:val="superscript"/>
          </w:rPr>
          <w:delText>th</w:delText>
        </w:r>
        <w:r w:rsidR="00200818" w:rsidDel="003B2155">
          <w:delText xml:space="preserve"> </w:delText>
        </w:r>
        <w:r w:rsidR="0023199B" w:rsidDel="003B2155">
          <w:delText xml:space="preserve">Business Day of </w:delText>
        </w:r>
        <w:r w:rsidR="00200818" w:rsidDel="003B2155">
          <w:delText xml:space="preserve">October  each </w:delText>
        </w:r>
        <w:r w:rsidR="00B95EF3" w:rsidDel="003B2155">
          <w:delText>Financial Year</w:delText>
        </w:r>
        <w:r w:rsidR="00200818" w:rsidDel="003B2155">
          <w:delText xml:space="preserve"> their forecast of the TO General System Charges for  </w:delText>
        </w:r>
        <w:r w:rsidR="00DB7F11" w:rsidDel="003B2155">
          <w:delText>Financial Year</w:delText>
        </w:r>
        <w:r w:rsidR="000B1A18" w:rsidDel="003B2155">
          <w:delText xml:space="preserve"> Y+1</w:delText>
        </w:r>
        <w:r w:rsidR="00200818" w:rsidDel="003B2155">
          <w:delText xml:space="preserve"> and for the five years from </w:delText>
        </w:r>
        <w:r w:rsidR="00DB7F11" w:rsidDel="003B2155">
          <w:delText>Financial Year</w:delText>
        </w:r>
        <w:r w:rsidR="00200818" w:rsidDel="003B2155">
          <w:delText xml:space="preserve"> Y+2 onwards.  Revisions to the TO General System Charge can be made up to </w:delText>
        </w:r>
        <w:r w:rsidR="00CC1926" w:rsidDel="003B2155">
          <w:delText>7</w:delText>
        </w:r>
        <w:r w:rsidR="00CC1926" w:rsidRPr="433B13A4" w:rsidDel="003B2155">
          <w:rPr>
            <w:vertAlign w:val="superscript"/>
          </w:rPr>
          <w:delText>th</w:delText>
        </w:r>
        <w:r w:rsidR="00E67D42" w:rsidDel="003B2155">
          <w:delText xml:space="preserve"> </w:delText>
        </w:r>
        <w:r w:rsidR="00CC1926" w:rsidDel="003B2155">
          <w:delText>January</w:delText>
        </w:r>
        <w:r w:rsidR="00A8339B" w:rsidDel="003B2155">
          <w:delText xml:space="preserve"> for Onshore TOs and 25</w:delText>
        </w:r>
        <w:r w:rsidR="00A8339B" w:rsidRPr="433B13A4" w:rsidDel="003B2155">
          <w:rPr>
            <w:vertAlign w:val="superscript"/>
          </w:rPr>
          <w:delText>th</w:delText>
        </w:r>
        <w:r w:rsidR="00A8339B" w:rsidDel="003B2155">
          <w:delText xml:space="preserve"> January </w:delText>
        </w:r>
        <w:r w:rsidR="00305014" w:rsidDel="003B2155">
          <w:delText>for OFTOs</w:delText>
        </w:r>
        <w:r w:rsidR="00200818" w:rsidDel="003B2155">
          <w:delText xml:space="preserve"> each year for </w:delText>
        </w:r>
        <w:r w:rsidR="00DB7F11" w:rsidDel="003B2155">
          <w:delText>Financial Year</w:delText>
        </w:r>
        <w:r w:rsidR="00200818" w:rsidDel="003B2155">
          <w:delText xml:space="preserve"> </w:delText>
        </w:r>
        <w:r w:rsidR="00322EB2" w:rsidDel="003B2155">
          <w:delText xml:space="preserve">Y+1 </w:delText>
        </w:r>
        <w:r w:rsidR="00200818" w:rsidDel="003B2155">
          <w:delText xml:space="preserve">and for the five years from </w:delText>
        </w:r>
        <w:r w:rsidR="00DB7F11" w:rsidDel="003B2155">
          <w:delText>Financial Year</w:delText>
        </w:r>
        <w:r w:rsidR="00200818" w:rsidDel="003B2155">
          <w:delText xml:space="preserve"> Y+2 onwards. </w:delText>
        </w:r>
        <w:r w:rsidR="00345F66" w:rsidDel="003B2155">
          <w:delText xml:space="preserve">Should </w:delText>
        </w:r>
        <w:r w:rsidR="001378E4" w:rsidDel="003B2155">
          <w:delText>either day</w:delText>
        </w:r>
        <w:r w:rsidR="00345F66" w:rsidDel="003B2155">
          <w:delText xml:space="preserve"> not be a Business Day then </w:delText>
        </w:r>
        <w:r w:rsidR="00477358" w:rsidDel="003B2155">
          <w:delText>the deadline shall be the next Business Day.</w:delText>
        </w:r>
      </w:del>
    </w:p>
    <w:p w14:paraId="04CDED98" w14:textId="5A6D7F4F" w:rsidR="0089223C" w:rsidRDefault="002C6BF8">
      <w:pPr>
        <w:pStyle w:val="Heading3"/>
        <w:keepLines/>
        <w:tabs>
          <w:tab w:val="left" w:pos="851"/>
        </w:tabs>
        <w:ind w:left="851" w:hanging="851"/>
      </w:pPr>
      <w:ins w:id="8" w:author="Author">
        <w:r>
          <w:lastRenderedPageBreak/>
          <w:t>The</w:t>
        </w:r>
        <w:r w:rsidRPr="002C6BF8">
          <w:t xml:space="preserve"> TO shall receive payment from The Company each month for TO Site-Specific Charges. On or before the 31st of October each year the TO Revenue Contact shall contact via </w:t>
        </w:r>
        <w:del w:id="9" w:author="Author">
          <w:r w:rsidRPr="002C6BF8" w:rsidDel="00E149A5">
            <w:delText>the</w:delText>
          </w:r>
        </w:del>
        <w:r w:rsidR="00E149A5">
          <w:t>a</w:t>
        </w:r>
        <w:r w:rsidRPr="002C6BF8">
          <w:t xml:space="preserve"> Designated Information Exchange System the Company Revenue Contact a schedule of the known monthly TO Site-Specific Charges per site per customer, for each month of the following Financial Year. TO Site-Specific Charges shall be broken down into components as defined in the TO licences. This schedule can be revised in accordance with clause 3.3.1 and 3.3.2.</w:t>
        </w:r>
      </w:ins>
      <w:del w:id="10" w:author="Author">
        <w:r w:rsidR="00200818" w:rsidDel="002C6BF8">
          <w:delText xml:space="preserve">The TO shall receive payment from </w:delText>
        </w:r>
        <w:r w:rsidR="005B1191" w:rsidDel="002C6BF8">
          <w:delText>The Company</w:delText>
        </w:r>
        <w:r w:rsidR="00200818" w:rsidDel="002C6BF8">
          <w:delText xml:space="preserve"> each month for TO Site-Specific Charges. On or before the </w:delText>
        </w:r>
        <w:r w:rsidR="00BB39FF" w:rsidDel="002C6BF8">
          <w:delText>31</w:delText>
        </w:r>
        <w:r w:rsidR="00200818" w:rsidRPr="02708814" w:rsidDel="002C6BF8">
          <w:rPr>
            <w:vertAlign w:val="superscript"/>
          </w:rPr>
          <w:delText>st</w:delText>
        </w:r>
        <w:r w:rsidR="00200818" w:rsidDel="002C6BF8">
          <w:delText xml:space="preserve"> </w:delText>
        </w:r>
        <w:r w:rsidR="00BB39FF" w:rsidDel="002C6BF8">
          <w:delText>Octo</w:delText>
        </w:r>
        <w:r w:rsidR="00200818" w:rsidDel="002C6BF8">
          <w:delText xml:space="preserve">ber each year the TO Revenue Contact shall email </w:delText>
        </w:r>
        <w:r w:rsidR="005B1191" w:rsidDel="002C6BF8">
          <w:delText>The Company</w:delText>
        </w:r>
        <w:r w:rsidR="00200818" w:rsidDel="002C6BF8">
          <w:delText xml:space="preserve"> Revenue Contact a schedule of the known monthly TO Site-Specific Charges per site per customer, for each month of the following </w:delText>
        </w:r>
        <w:r w:rsidR="00DB7F11" w:rsidDel="002C6BF8">
          <w:delText>Financial Year</w:delText>
        </w:r>
        <w:r w:rsidR="00200818" w:rsidDel="002C6BF8">
          <w:delText xml:space="preserve">. </w:delText>
        </w:r>
        <w:r w:rsidR="00AE2B1B" w:rsidDel="002C6BF8">
          <w:delText xml:space="preserve">TO </w:delText>
        </w:r>
        <w:r w:rsidR="00200818" w:rsidDel="002C6BF8">
          <w:delText>Site-Specific Charges shall be broken down into components as defined in the TO licences. This schedule can be revised in accordance with clause 3.</w:delText>
        </w:r>
        <w:r w:rsidR="004665C7" w:rsidDel="002C6BF8">
          <w:delText>3</w:delText>
        </w:r>
        <w:r w:rsidR="00200818" w:rsidDel="002C6BF8">
          <w:delText>.1 and 3.</w:delText>
        </w:r>
        <w:r w:rsidR="004665C7" w:rsidDel="002C6BF8">
          <w:delText>3</w:delText>
        </w:r>
        <w:r w:rsidR="00200818" w:rsidDel="002C6BF8">
          <w:delText xml:space="preserve">.2. </w:delText>
        </w:r>
      </w:del>
    </w:p>
    <w:p w14:paraId="0FB36CB7" w14:textId="0B131330" w:rsidR="008C670E" w:rsidRDefault="00C96A70" w:rsidP="008C670E">
      <w:pPr>
        <w:pStyle w:val="Heading3"/>
        <w:keepLines/>
        <w:tabs>
          <w:tab w:val="left" w:pos="851"/>
        </w:tabs>
        <w:ind w:left="851" w:hanging="851"/>
      </w:pPr>
      <w:ins w:id="11" w:author="Author">
        <w:r>
          <w:t>When</w:t>
        </w:r>
        <w:r w:rsidRPr="00C96A70">
          <w:t xml:space="preserve"> an OFTO licence is granted during the year, The Company Revenue Contact shall contact via </w:t>
        </w:r>
        <w:del w:id="12" w:author="Author">
          <w:r w:rsidRPr="00C96A70" w:rsidDel="00B6547D">
            <w:delText>the</w:delText>
          </w:r>
        </w:del>
        <w:r w:rsidR="00B6547D">
          <w:t>a</w:t>
        </w:r>
        <w:r w:rsidRPr="00C96A70">
          <w:t xml:space="preserve"> Designated Information Exchange System the OFTO revenue contact requesting a forecast of </w:t>
        </w:r>
        <w:proofErr w:type="gramStart"/>
        <w:r w:rsidRPr="00C96A70">
          <w:t>their</w:t>
        </w:r>
        <w:proofErr w:type="gramEnd"/>
        <w:r w:rsidRPr="00C96A70">
          <w:t xml:space="preserve"> TO General System Charges and TO Site Specific Charges for the current Financial Year and an estimate of the asset transfer date.  The OFTO revenue contact shall share via </w:t>
        </w:r>
        <w:del w:id="13" w:author="Author">
          <w:r w:rsidRPr="00C96A70" w:rsidDel="00B6547D">
            <w:delText>the</w:delText>
          </w:r>
        </w:del>
        <w:r w:rsidR="00B6547D">
          <w:t>a</w:t>
        </w:r>
        <w:r w:rsidRPr="00C96A70">
          <w:t xml:space="preserve"> Designated Information Exchange System </w:t>
        </w:r>
        <w:proofErr w:type="gramStart"/>
        <w:r w:rsidRPr="00C96A70">
          <w:t>The</w:t>
        </w:r>
        <w:proofErr w:type="gramEnd"/>
        <w:r w:rsidRPr="00C96A70">
          <w:t xml:space="preserve"> Company Revenue Contact their forecast of their TO General System Charges and TO Site Specific Charges for the current Financial Year and an estimate of the asset transfer date.  Revisions can be made to the TO General System Charges, TO Site Specific Charges and estimated date of asset transfer up to the date of asset transfer. On the working day following asset transfer a final revision is to be sent to The Company Revenue Contact. </w:t>
        </w:r>
      </w:ins>
      <w:del w:id="14" w:author="Author">
        <w:r w:rsidR="00200818" w:rsidDel="00C96A70">
          <w:delText xml:space="preserve">When an </w:delText>
        </w:r>
        <w:r w:rsidR="003F5E73" w:rsidDel="00C96A70">
          <w:delText>OF</w:delText>
        </w:r>
        <w:r w:rsidR="00200818" w:rsidDel="00C96A70">
          <w:delText xml:space="preserve">TO licence is granted during the year, </w:delText>
        </w:r>
        <w:r w:rsidR="005B1191" w:rsidDel="00C96A70">
          <w:delText>The Company</w:delText>
        </w:r>
        <w:r w:rsidR="00200818" w:rsidDel="00C96A70">
          <w:delText xml:space="preserve"> </w:delText>
        </w:r>
        <w:r w:rsidR="003C1800" w:rsidDel="00C96A70">
          <w:delText>R</w:delText>
        </w:r>
        <w:r w:rsidR="00200818" w:rsidDel="00C96A70">
          <w:delText xml:space="preserve">evenue </w:delText>
        </w:r>
        <w:r w:rsidR="003C1800" w:rsidDel="00C96A70">
          <w:delText>C</w:delText>
        </w:r>
        <w:r w:rsidR="00200818" w:rsidDel="00C96A70">
          <w:delText xml:space="preserve">ontact shall email the OFTO revenue contact requesting a forecast of their TO General System Charges and </w:delText>
        </w:r>
        <w:r w:rsidR="009E702C" w:rsidDel="00C96A70">
          <w:delText xml:space="preserve">TO </w:delText>
        </w:r>
        <w:r w:rsidR="00200818" w:rsidDel="00C96A70">
          <w:delText xml:space="preserve">Site Specific Charges for the current </w:delText>
        </w:r>
        <w:r w:rsidR="00DB7F11" w:rsidDel="00C96A70">
          <w:delText>Financial Year</w:delText>
        </w:r>
        <w:r w:rsidR="00200818" w:rsidDel="00C96A70">
          <w:delText xml:space="preserve"> and an estimate of the asset transfer date.  The </w:delText>
        </w:r>
        <w:r w:rsidR="0005650D" w:rsidDel="00C96A70">
          <w:delText>OF</w:delText>
        </w:r>
        <w:r w:rsidR="00200818" w:rsidDel="00C96A70">
          <w:delText xml:space="preserve">TO revenue contact shall email </w:delText>
        </w:r>
        <w:r w:rsidR="005B1191" w:rsidDel="00C96A70">
          <w:delText>The Company</w:delText>
        </w:r>
        <w:r w:rsidR="00200818" w:rsidDel="00C96A70">
          <w:delText xml:space="preserve"> </w:delText>
        </w:r>
        <w:r w:rsidR="00E90941" w:rsidDel="00C96A70">
          <w:delText>R</w:delText>
        </w:r>
        <w:r w:rsidR="00200818" w:rsidDel="00C96A70">
          <w:delText xml:space="preserve">evenue </w:delText>
        </w:r>
        <w:r w:rsidR="00E90941" w:rsidDel="00C96A70">
          <w:delText>C</w:delText>
        </w:r>
        <w:r w:rsidR="00200818" w:rsidDel="00C96A70">
          <w:delText>ontact their forecast of the</w:delText>
        </w:r>
        <w:r w:rsidR="00E90941" w:rsidDel="00C96A70">
          <w:delText>ir</w:delText>
        </w:r>
        <w:r w:rsidR="00200818" w:rsidDel="00C96A70">
          <w:delText xml:space="preserve"> TO General System Charges</w:delText>
        </w:r>
        <w:r w:rsidR="3F47AE28" w:rsidDel="00C96A70">
          <w:delText xml:space="preserve"> and</w:delText>
        </w:r>
        <w:r w:rsidR="00200818" w:rsidDel="00C96A70">
          <w:delText xml:space="preserve"> </w:delText>
        </w:r>
        <w:r w:rsidR="009E702C" w:rsidDel="00C96A70">
          <w:delText xml:space="preserve">TO </w:delText>
        </w:r>
        <w:r w:rsidR="00200818" w:rsidDel="00C96A70">
          <w:delText xml:space="preserve">Site Specific Charges for the current </w:delText>
        </w:r>
        <w:r w:rsidR="00DB7F11" w:rsidDel="00C96A70">
          <w:delText>Financial Year</w:delText>
        </w:r>
        <w:r w:rsidR="00200818" w:rsidDel="00C96A70">
          <w:delText xml:space="preserve"> and an estimate of the asset transfer date.  Revisions can be made to the TO General System Charges, </w:delText>
        </w:r>
        <w:r w:rsidR="009E702C" w:rsidDel="00C96A70">
          <w:delText xml:space="preserve">TO </w:delText>
        </w:r>
        <w:r w:rsidR="00200818" w:rsidDel="00C96A70">
          <w:delText>Site Specific Charges and estimated date of asset transfer up to the date of asset transfer. On the working day following asset transfer</w:delText>
        </w:r>
        <w:r w:rsidR="00200818" w:rsidRPr="7D45470C" w:rsidDel="00C96A70">
          <w:rPr>
            <w:b/>
            <w:bCs/>
          </w:rPr>
          <w:delText xml:space="preserve"> </w:delText>
        </w:r>
        <w:r w:rsidR="00200818" w:rsidDel="00C96A70">
          <w:delText xml:space="preserve">a final revision is to be sent to </w:delText>
        </w:r>
        <w:r w:rsidR="005B1191" w:rsidDel="00C96A70">
          <w:delText>The Company</w:delText>
        </w:r>
        <w:r w:rsidR="00200818" w:rsidDel="00C96A70">
          <w:delText xml:space="preserve"> </w:delText>
        </w:r>
        <w:r w:rsidR="00E90941" w:rsidDel="00C96A70">
          <w:delText>R</w:delText>
        </w:r>
        <w:r w:rsidR="00200818" w:rsidDel="00C96A70">
          <w:delText xml:space="preserve">evenue </w:delText>
        </w:r>
        <w:r w:rsidR="00E90941" w:rsidDel="00C96A70">
          <w:delText>C</w:delText>
        </w:r>
        <w:r w:rsidR="00200818" w:rsidDel="00C96A70">
          <w:delText>ontact.</w:delText>
        </w:r>
      </w:del>
    </w:p>
    <w:p w14:paraId="4EAF5882" w14:textId="4013506E" w:rsidR="008C670E" w:rsidRDefault="29F13008" w:rsidP="008C670E">
      <w:pPr>
        <w:pStyle w:val="Heading3"/>
        <w:keepLines/>
        <w:tabs>
          <w:tab w:val="left" w:pos="851"/>
        </w:tabs>
        <w:ind w:left="851" w:hanging="851"/>
      </w:pPr>
      <w:r>
        <w:t>For</w:t>
      </w:r>
      <w:r w:rsidR="008C670E">
        <w:t xml:space="preserve"> OFTOs, the amounts forecast in 3.1.1, 3.1.2 and 3.1.3 shall be accompanied by an invoicing schedule to detail the annual and monthly amounts for TO General System Charges</w:t>
      </w:r>
      <w:r w:rsidR="37D9375D">
        <w:t xml:space="preserve"> and </w:t>
      </w:r>
      <w:r w:rsidR="009E702C">
        <w:t xml:space="preserve">TO </w:t>
      </w:r>
      <w:r w:rsidR="008C670E">
        <w:t>Site Specific Charges, and where appropriate</w:t>
      </w:r>
      <w:r w:rsidR="3495B9E5">
        <w:t>,</w:t>
      </w:r>
      <w:r w:rsidR="008C670E">
        <w:t xml:space="preserve"> a breakdown of the latter charge into its components as defined in the TO Licences.</w:t>
      </w:r>
    </w:p>
    <w:p w14:paraId="04CDED9B" w14:textId="5427A618" w:rsidR="0089223C" w:rsidDel="009E1146" w:rsidRDefault="5138D71F" w:rsidP="009E1146">
      <w:pPr>
        <w:pStyle w:val="Heading3"/>
        <w:keepLines/>
        <w:tabs>
          <w:tab w:val="num" w:pos="851"/>
        </w:tabs>
        <w:ind w:left="851" w:hanging="851"/>
        <w:rPr>
          <w:del w:id="15" w:author="Author"/>
        </w:rPr>
      </w:pPr>
      <w:r>
        <w:t>Each</w:t>
      </w:r>
      <w:r w:rsidR="00200818">
        <w:t xml:space="preserve"> OFTO shall on the 1</w:t>
      </w:r>
      <w:r w:rsidR="00200818" w:rsidRPr="6A02F843">
        <w:rPr>
          <w:vertAlign w:val="superscript"/>
        </w:rPr>
        <w:t>st</w:t>
      </w:r>
      <w:r w:rsidR="00200818">
        <w:t xml:space="preserve"> </w:t>
      </w:r>
      <w:r w:rsidR="00362BC6">
        <w:t>B</w:t>
      </w:r>
      <w:r w:rsidR="00200818">
        <w:t xml:space="preserve">usiness </w:t>
      </w:r>
      <w:r w:rsidR="00362BC6">
        <w:t>D</w:t>
      </w:r>
      <w:r w:rsidR="00200818">
        <w:t xml:space="preserve">ay of each month invoice </w:t>
      </w:r>
      <w:r w:rsidR="005B1191">
        <w:t>The Company</w:t>
      </w:r>
      <w:r w:rsidR="00200818">
        <w:t xml:space="preserve"> equal amounts over the remaining months of the year, matching the amounts provided under clause 3.1.2 or 3.1.3 and totalling the annual General System Charges</w:t>
      </w:r>
      <w:r w:rsidR="7AEC618B">
        <w:t xml:space="preserve"> and</w:t>
      </w:r>
      <w:r w:rsidR="00200818">
        <w:t xml:space="preserve"> </w:t>
      </w:r>
      <w:r w:rsidR="009E702C">
        <w:t xml:space="preserve">TO </w:t>
      </w:r>
      <w:r w:rsidR="00200818">
        <w:t xml:space="preserve">Site Specific Charges forecast in 3.1.1, 3.1.2 and 3.1.3 less any one-off General System Charges that have been invoiced during the year. </w:t>
      </w:r>
      <w:r w:rsidR="005B1191">
        <w:t>The Company</w:t>
      </w:r>
      <w:r w:rsidR="00200818">
        <w:t xml:space="preserve"> shall pay the recurrent monthly OFTO invoice on the 15</w:t>
      </w:r>
      <w:r w:rsidR="00200818" w:rsidRPr="6A02F843">
        <w:rPr>
          <w:vertAlign w:val="superscript"/>
        </w:rPr>
        <w:t>th</w:t>
      </w:r>
      <w:r w:rsidR="00200818">
        <w:t xml:space="preserve"> of the month, unless such payment day is not a Business Day in which case payment shall be made on the next Business Day. </w:t>
      </w:r>
    </w:p>
    <w:p w14:paraId="04CDED9E" w14:textId="39564A5B" w:rsidR="0089223C" w:rsidRDefault="0089223C">
      <w:pPr>
        <w:pStyle w:val="Heading3"/>
        <w:keepLines/>
        <w:tabs>
          <w:tab w:val="num" w:pos="851"/>
        </w:tabs>
        <w:ind w:left="851" w:hanging="851"/>
        <w:pPrChange w:id="16" w:author="Author">
          <w:pPr>
            <w:pStyle w:val="Left25"/>
            <w:keepNext/>
            <w:keepLines/>
          </w:pPr>
        </w:pPrChange>
      </w:pPr>
    </w:p>
    <w:p w14:paraId="04CDED9F" w14:textId="522E5FB3" w:rsidR="0089223C" w:rsidRPr="00915CA0" w:rsidRDefault="005B1191" w:rsidP="21E27AB2">
      <w:pPr>
        <w:pStyle w:val="Heading3"/>
        <w:keepLines/>
        <w:numPr>
          <w:ilvl w:val="2"/>
          <w:numId w:val="42"/>
        </w:numPr>
        <w:tabs>
          <w:tab w:val="num" w:pos="142"/>
          <w:tab w:val="left" w:pos="851"/>
        </w:tabs>
        <w:ind w:left="851" w:hanging="851"/>
        <w:rPr>
          <w:rFonts w:eastAsia="Arial" w:cs="Arial"/>
        </w:rPr>
      </w:pPr>
      <w:r>
        <w:t>The Company</w:t>
      </w:r>
      <w:r w:rsidR="00200818">
        <w:t xml:space="preserve"> will pay the </w:t>
      </w:r>
      <w:r w:rsidR="006F5B59">
        <w:t>O</w:t>
      </w:r>
      <w:r w:rsidR="00200818">
        <w:t xml:space="preserve">nshore TOs </w:t>
      </w:r>
      <w:r w:rsidR="191CDFDA">
        <w:t xml:space="preserve">the </w:t>
      </w:r>
      <w:r w:rsidR="00587E0E">
        <w:t>Net Transmission Network Revenue</w:t>
      </w:r>
      <w:r w:rsidR="00200818">
        <w:t xml:space="preserve"> which ha</w:t>
      </w:r>
      <w:r w:rsidR="00E55E40">
        <w:t>s</w:t>
      </w:r>
      <w:r w:rsidR="00200818">
        <w:t xml:space="preserve"> been invoiced by </w:t>
      </w:r>
      <w:r>
        <w:t>The Company</w:t>
      </w:r>
      <w:r w:rsidR="00200818">
        <w:t xml:space="preserve"> to Users</w:t>
      </w:r>
      <w:r w:rsidR="004E7D7B">
        <w:t xml:space="preserve"> (as defined in the CUSC)</w:t>
      </w:r>
      <w:r w:rsidR="00200818">
        <w:t xml:space="preserve"> as Transmission Network Use of System Charges under </w:t>
      </w:r>
      <w:r w:rsidR="006A12F9">
        <w:t xml:space="preserve">the </w:t>
      </w:r>
      <w:r w:rsidR="00200818">
        <w:t xml:space="preserve">CUSC. For the avoidance of doubt payment is due by </w:t>
      </w:r>
      <w:r>
        <w:t>The Company</w:t>
      </w:r>
      <w:r w:rsidR="00200818">
        <w:t xml:space="preserve"> to the </w:t>
      </w:r>
      <w:r w:rsidR="00FA71C0">
        <w:t>O</w:t>
      </w:r>
      <w:r w:rsidR="00200818">
        <w:t xml:space="preserve">nshore TOs where </w:t>
      </w:r>
      <w:r w:rsidR="4C23E7DA">
        <w:t>the Transmission Network Use of System Charges have been</w:t>
      </w:r>
      <w:r w:rsidR="00200818">
        <w:t xml:space="preserve"> invoiced even if not paid by Users</w:t>
      </w:r>
      <w:r w:rsidR="004E7D7B">
        <w:t xml:space="preserve"> (as defined in the CUSC)</w:t>
      </w:r>
      <w:r w:rsidR="00200818">
        <w:t xml:space="preserve"> to </w:t>
      </w:r>
      <w:r>
        <w:t>The Company</w:t>
      </w:r>
      <w:r w:rsidR="00200818">
        <w:t xml:space="preserve">. </w:t>
      </w:r>
    </w:p>
    <w:p w14:paraId="0C2F0B56" w14:textId="581A4944" w:rsidR="000D6A80" w:rsidRPr="002B71F5" w:rsidRDefault="000D6A80" w:rsidP="21E27AB2">
      <w:pPr>
        <w:pStyle w:val="Heading3"/>
        <w:keepLines/>
        <w:numPr>
          <w:ilvl w:val="2"/>
          <w:numId w:val="42"/>
        </w:numPr>
        <w:tabs>
          <w:tab w:val="num" w:pos="142"/>
          <w:tab w:val="left" w:pos="851"/>
        </w:tabs>
        <w:ind w:left="851" w:hanging="851"/>
        <w:rPr>
          <w:rFonts w:eastAsia="Arial" w:cs="Arial"/>
        </w:rPr>
      </w:pPr>
      <w:r>
        <w:lastRenderedPageBreak/>
        <w:t xml:space="preserve">The monthly </w:t>
      </w:r>
      <w:r w:rsidR="004E7D7B">
        <w:t>O</w:t>
      </w:r>
      <w:r>
        <w:t xml:space="preserve">nshore </w:t>
      </w:r>
      <w:r w:rsidR="00E84996">
        <w:t xml:space="preserve">TO </w:t>
      </w:r>
      <w:r>
        <w:t>General System Charge</w:t>
      </w:r>
      <w:r w:rsidR="00E84996">
        <w:t>s</w:t>
      </w:r>
      <w:r>
        <w:t xml:space="preserve"> payable to each </w:t>
      </w:r>
      <w:r w:rsidR="00FA71C0">
        <w:t>O</w:t>
      </w:r>
      <w:r>
        <w:t xml:space="preserve">nshore TO will be calculated as follows: </w:t>
      </w:r>
      <w:r w:rsidR="00FA3009">
        <w:t xml:space="preserve">Financial Year Y </w:t>
      </w:r>
      <w:r>
        <w:t xml:space="preserve">year to date invoiced Net Transmission Network Revenue, less </w:t>
      </w:r>
      <w:r w:rsidR="00E84996">
        <w:t xml:space="preserve">TO </w:t>
      </w:r>
      <w:r>
        <w:t xml:space="preserve">General System Charge payments already made by </w:t>
      </w:r>
      <w:r w:rsidR="005B1191">
        <w:t>The Company</w:t>
      </w:r>
      <w:r>
        <w:t xml:space="preserve"> to the relevant </w:t>
      </w:r>
      <w:r w:rsidR="00987B8F">
        <w:t>O</w:t>
      </w:r>
      <w:r>
        <w:t>nshore TO within the Financial Year</w:t>
      </w:r>
      <w:r w:rsidR="00FA3009">
        <w:t xml:space="preserve"> Y</w:t>
      </w:r>
      <w:r>
        <w:t xml:space="preserve">. Any update of costs post the March invoice will be included </w:t>
      </w:r>
      <w:r w:rsidR="006A0B3C">
        <w:t>through the</w:t>
      </w:r>
      <w:r>
        <w:t xml:space="preserve"> Reconciliation process</w:t>
      </w:r>
      <w:r w:rsidR="006A0B3C">
        <w:t>es</w:t>
      </w:r>
      <w:r>
        <w:t xml:space="preserve"> </w:t>
      </w:r>
      <w:r w:rsidR="0089223C">
        <w:t>defined in 3.2.</w:t>
      </w:r>
    </w:p>
    <w:p w14:paraId="5C0B38ED" w14:textId="03799D7C" w:rsidR="008D2E09" w:rsidRPr="001A62B6" w:rsidRDefault="00B076C7" w:rsidP="00915CA0">
      <w:pPr>
        <w:pStyle w:val="Heading3"/>
        <w:keepLines/>
        <w:numPr>
          <w:ilvl w:val="2"/>
          <w:numId w:val="43"/>
        </w:numPr>
        <w:tabs>
          <w:tab w:val="num" w:pos="142"/>
          <w:tab w:val="left" w:pos="851"/>
        </w:tabs>
        <w:ind w:left="851" w:hanging="851"/>
        <w:rPr>
          <w:rFonts w:eastAsia="Arial" w:cs="Arial"/>
        </w:rPr>
      </w:pPr>
      <w:r>
        <w:t>In the calculation</w:t>
      </w:r>
      <w:r w:rsidR="001E75B6">
        <w:t xml:space="preserve"> of the monthly </w:t>
      </w:r>
      <w:r w:rsidR="001512EB">
        <w:t xml:space="preserve">payment to </w:t>
      </w:r>
      <w:r w:rsidR="000F1B13">
        <w:t>O</w:t>
      </w:r>
      <w:r w:rsidR="001512EB">
        <w:t>nshore TOs</w:t>
      </w:r>
      <w:r>
        <w:t>, payments to the Authority, interconnector licensees, innovation funding winners</w:t>
      </w:r>
      <w:r w:rsidR="00F25221">
        <w:t xml:space="preserve"> </w:t>
      </w:r>
      <w:r>
        <w:t xml:space="preserve">and </w:t>
      </w:r>
      <w:r w:rsidR="005B1191">
        <w:t>The Company</w:t>
      </w:r>
      <w:r>
        <w:t xml:space="preserve"> will be allocated on a flat monthly phased basis across the Financial Year. Payments to </w:t>
      </w:r>
      <w:r w:rsidR="00987B8F">
        <w:t xml:space="preserve">OFTOs </w:t>
      </w:r>
      <w:r w:rsidR="001C5C5A">
        <w:t xml:space="preserve">and DNOs (Distribution Use of System charges for embedded OFTOs) </w:t>
      </w:r>
      <w:r>
        <w:t>will be in accordance with existing payment schedule arrangements</w:t>
      </w:r>
      <w:r w:rsidR="00FE2D33">
        <w:t>.</w:t>
      </w:r>
    </w:p>
    <w:p w14:paraId="50304E9A" w14:textId="6B9B411C" w:rsidR="0004089D" w:rsidRPr="001A62B6" w:rsidRDefault="0004089D" w:rsidP="00915CA0">
      <w:pPr>
        <w:pStyle w:val="Heading3"/>
        <w:keepLines/>
        <w:numPr>
          <w:ilvl w:val="2"/>
          <w:numId w:val="43"/>
        </w:numPr>
        <w:tabs>
          <w:tab w:val="num" w:pos="142"/>
          <w:tab w:val="left" w:pos="851"/>
        </w:tabs>
        <w:ind w:left="851" w:hanging="851"/>
        <w:rPr>
          <w:rFonts w:eastAsia="Arial" w:cs="Arial"/>
        </w:rPr>
      </w:pPr>
      <w:r>
        <w:t xml:space="preserve">In respect of the Onshore TOs, for payments due from </w:t>
      </w:r>
      <w:r w:rsidR="005B1191">
        <w:t>The Company</w:t>
      </w:r>
      <w:r>
        <w:t xml:space="preserve"> for TO Charges forecast in 3.1.1 and 3.1.2, the following process shall apply:</w:t>
      </w:r>
    </w:p>
    <w:p w14:paraId="1E9A730B" w14:textId="3E1DCFAD" w:rsidR="009363AD" w:rsidRPr="001A62B6" w:rsidRDefault="009363AD" w:rsidP="21E27AB2">
      <w:pPr>
        <w:pStyle w:val="Heading3"/>
        <w:keepLines/>
        <w:numPr>
          <w:ilvl w:val="2"/>
          <w:numId w:val="47"/>
        </w:numPr>
        <w:tabs>
          <w:tab w:val="num" w:pos="142"/>
          <w:tab w:val="left" w:pos="851"/>
        </w:tabs>
        <w:ind w:left="851" w:hanging="851"/>
        <w:rPr>
          <w:rFonts w:eastAsia="Arial" w:cs="Arial"/>
        </w:rPr>
      </w:pPr>
      <w:r>
        <w:t>On the 1</w:t>
      </w:r>
      <w:r w:rsidRPr="0004089D">
        <w:rPr>
          <w:vertAlign w:val="superscript"/>
        </w:rPr>
        <w:t>st</w:t>
      </w:r>
      <w:r>
        <w:t xml:space="preserve"> </w:t>
      </w:r>
      <w:r w:rsidR="002666B3">
        <w:t>B</w:t>
      </w:r>
      <w:r>
        <w:t xml:space="preserve">usiness </w:t>
      </w:r>
      <w:r w:rsidR="002666B3">
        <w:t>D</w:t>
      </w:r>
      <w:r>
        <w:t xml:space="preserve">ay of each month, </w:t>
      </w:r>
      <w:r w:rsidR="005B1191">
        <w:t>The Company</w:t>
      </w:r>
      <w:r>
        <w:t xml:space="preserve"> shall confirm to the TO Revenue Contact the amount payable to </w:t>
      </w:r>
      <w:r w:rsidR="2B606FDB">
        <w:t xml:space="preserve">the </w:t>
      </w:r>
      <w:r w:rsidR="00FE2D33">
        <w:t>O</w:t>
      </w:r>
      <w:r>
        <w:t>nshore TO for the current month</w:t>
      </w:r>
      <w:r w:rsidR="00BD341E">
        <w:t>.</w:t>
      </w:r>
    </w:p>
    <w:p w14:paraId="70222EB5" w14:textId="18B4E71B" w:rsidR="00400233" w:rsidRDefault="00400233" w:rsidP="21E27AB2">
      <w:pPr>
        <w:pStyle w:val="Heading4"/>
        <w:keepLines/>
        <w:numPr>
          <w:ilvl w:val="3"/>
          <w:numId w:val="49"/>
        </w:numPr>
        <w:tabs>
          <w:tab w:val="num" w:pos="142"/>
          <w:tab w:val="left" w:pos="851"/>
        </w:tabs>
        <w:ind w:left="851" w:hanging="851"/>
      </w:pPr>
      <w:r>
        <w:t>On the 4</w:t>
      </w:r>
      <w:r w:rsidRPr="001A62B6">
        <w:rPr>
          <w:vertAlign w:val="superscript"/>
        </w:rPr>
        <w:t xml:space="preserve">th </w:t>
      </w:r>
      <w:r>
        <w:t xml:space="preserve">Business Day of each month, </w:t>
      </w:r>
      <w:r w:rsidR="1115C238">
        <w:t>the O</w:t>
      </w:r>
      <w:r>
        <w:t xml:space="preserve">nshore TO shall invoice </w:t>
      </w:r>
      <w:r w:rsidR="005B1191">
        <w:t>The Company</w:t>
      </w:r>
      <w:r>
        <w:t xml:space="preserve"> the monthly amount communicated to it under 3.1.9.1. </w:t>
      </w:r>
    </w:p>
    <w:p w14:paraId="0B86B2DF" w14:textId="6F12C6AE" w:rsidR="009363AD" w:rsidRPr="001A62B6" w:rsidRDefault="001A62B6" w:rsidP="21E27AB2">
      <w:pPr>
        <w:pStyle w:val="Heading3"/>
        <w:keepLines/>
        <w:numPr>
          <w:ilvl w:val="2"/>
          <w:numId w:val="48"/>
        </w:numPr>
        <w:tabs>
          <w:tab w:val="num" w:pos="142"/>
          <w:tab w:val="left" w:pos="851"/>
        </w:tabs>
        <w:ind w:left="851" w:hanging="851"/>
        <w:rPr>
          <w:rFonts w:eastAsia="Arial" w:cs="Arial"/>
        </w:rPr>
      </w:pPr>
      <w:r>
        <w:t>On the 15</w:t>
      </w:r>
      <w:r w:rsidRPr="00D625E6">
        <w:rPr>
          <w:vertAlign w:val="superscript"/>
        </w:rPr>
        <w:t>th</w:t>
      </w:r>
      <w:r>
        <w:t xml:space="preserve"> of each month (unless such day is not a Business Day, in which case payment shall be provided on the next Business Day) </w:t>
      </w:r>
      <w:r w:rsidR="005B1191">
        <w:t>The Company</w:t>
      </w:r>
      <w:r>
        <w:t xml:space="preserve"> shall pay the Onshore TO the amount shown on the invoice issued to it by the Onshore TO in accordance with 3.1.9.2</w:t>
      </w:r>
      <w:r w:rsidR="00B501F3">
        <w:t>.</w:t>
      </w:r>
    </w:p>
    <w:p w14:paraId="0D0AF234" w14:textId="77777777" w:rsidR="009363AD" w:rsidRPr="009363AD" w:rsidRDefault="009363AD" w:rsidP="001A62B6"/>
    <w:p w14:paraId="18AFA5D5" w14:textId="48948A70" w:rsidR="00760082" w:rsidRDefault="00A16864" w:rsidP="001A62B6">
      <w:pPr>
        <w:pStyle w:val="Heading2"/>
        <w:keepNext/>
        <w:keepLines/>
        <w:numPr>
          <w:ilvl w:val="1"/>
          <w:numId w:val="49"/>
        </w:numPr>
      </w:pPr>
      <w:r>
        <w:lastRenderedPageBreak/>
        <w:t>Reconciliation Process</w:t>
      </w:r>
    </w:p>
    <w:p w14:paraId="02781FDF" w14:textId="3E5CF32D" w:rsidR="00E22601" w:rsidRPr="00E22601" w:rsidRDefault="005B1191" w:rsidP="00D27511">
      <w:pPr>
        <w:pStyle w:val="Heading3"/>
        <w:numPr>
          <w:ilvl w:val="2"/>
          <w:numId w:val="49"/>
        </w:numPr>
        <w:tabs>
          <w:tab w:val="clear" w:pos="0"/>
          <w:tab w:val="num" w:pos="1276"/>
        </w:tabs>
        <w:ind w:left="851" w:hanging="851"/>
      </w:pPr>
      <w:r>
        <w:t>The Company</w:t>
      </w:r>
      <w:r w:rsidR="00F12A82">
        <w:t xml:space="preserve"> and the Onshore TOs shall carry out and complete an annual reconciliation process in respect of charges made to Generators and Suppliers in accordance with </w:t>
      </w:r>
      <w:r w:rsidR="00FC4140">
        <w:t>the CUSC</w:t>
      </w:r>
      <w:r w:rsidR="00F12A82">
        <w:t>.</w:t>
      </w:r>
    </w:p>
    <w:p w14:paraId="04CDEDA3" w14:textId="60009454" w:rsidR="0089223C" w:rsidRDefault="00200818" w:rsidP="001A62B6">
      <w:pPr>
        <w:pStyle w:val="Heading3"/>
        <w:keepLines/>
        <w:numPr>
          <w:ilvl w:val="2"/>
          <w:numId w:val="49"/>
        </w:numPr>
        <w:tabs>
          <w:tab w:val="num" w:pos="142"/>
          <w:tab w:val="left" w:pos="851"/>
        </w:tabs>
        <w:ind w:left="851" w:hanging="851"/>
      </w:pPr>
      <w:r w:rsidRPr="008C4CC5">
        <w:rPr>
          <w:b/>
          <w:bCs/>
        </w:rPr>
        <w:t>Generation reconciliation process</w:t>
      </w:r>
      <w:r>
        <w:t xml:space="preserve">: </w:t>
      </w:r>
      <w:r w:rsidR="0089223C">
        <w:t>In accordance with</w:t>
      </w:r>
      <w:r w:rsidR="00E765A5">
        <w:t xml:space="preserve"> </w:t>
      </w:r>
      <w:r w:rsidR="00E44522">
        <w:t xml:space="preserve">the </w:t>
      </w:r>
      <w:r w:rsidR="00E765A5">
        <w:t xml:space="preserve">CUSC, </w:t>
      </w:r>
      <w:r w:rsidR="005B1191">
        <w:t>The Company</w:t>
      </w:r>
      <w:r w:rsidR="00E765A5">
        <w:t xml:space="preserve"> </w:t>
      </w:r>
      <w:r w:rsidR="00D332C3">
        <w:t xml:space="preserve">reconcile TNUoS </w:t>
      </w:r>
      <w:r w:rsidR="006E1604">
        <w:t>C</w:t>
      </w:r>
      <w:r w:rsidR="00D332C3">
        <w:t>harges to Generators via the Generation reconciliation process</w:t>
      </w:r>
      <w:r w:rsidR="5E3F79AF">
        <w:t>. This will be reflected in the</w:t>
      </w:r>
      <w:r w:rsidR="00D332C3">
        <w:t xml:space="preserve"> </w:t>
      </w:r>
      <w:r w:rsidR="00315136">
        <w:t xml:space="preserve">revenue </w:t>
      </w:r>
      <w:r w:rsidR="00606C77">
        <w:t>payable</w:t>
      </w:r>
      <w:r w:rsidR="00EF60FF">
        <w:t xml:space="preserve"> to</w:t>
      </w:r>
      <w:r w:rsidR="002D21B7">
        <w:t xml:space="preserve"> or by</w:t>
      </w:r>
      <w:r w:rsidR="00EF60FF">
        <w:t xml:space="preserve"> the Onshore TOs. </w:t>
      </w:r>
      <w:r>
        <w:t>On the 1</w:t>
      </w:r>
      <w:r w:rsidRPr="02708814">
        <w:rPr>
          <w:vertAlign w:val="superscript"/>
        </w:rPr>
        <w:t>st</w:t>
      </w:r>
      <w:r>
        <w:t xml:space="preserve"> Business Day of May of </w:t>
      </w:r>
      <w:r w:rsidR="00AD5377">
        <w:t xml:space="preserve">each </w:t>
      </w:r>
      <w:r w:rsidR="003E3BBF">
        <w:t>Financial Year</w:t>
      </w:r>
      <w:r>
        <w:t xml:space="preserve">, </w:t>
      </w:r>
      <w:r w:rsidR="005B1191">
        <w:t>The Company</w:t>
      </w:r>
      <w:r>
        <w:t xml:space="preserve"> will confirm the amount payable to or receivable from </w:t>
      </w:r>
      <w:r w:rsidR="00754516">
        <w:t xml:space="preserve">each </w:t>
      </w:r>
      <w:r w:rsidR="00DB7672">
        <w:t>O</w:t>
      </w:r>
      <w:r>
        <w:t xml:space="preserve">nshore TO to reconcile the </w:t>
      </w:r>
      <w:r w:rsidR="00DB7F11">
        <w:t>Financial Year</w:t>
      </w:r>
      <w:r w:rsidR="00A47CC3">
        <w:t xml:space="preserve"> Y-1</w:t>
      </w:r>
      <w:r>
        <w:t>. On the 4</w:t>
      </w:r>
      <w:r w:rsidRPr="02708814">
        <w:rPr>
          <w:vertAlign w:val="superscript"/>
        </w:rPr>
        <w:t>th</w:t>
      </w:r>
      <w:r>
        <w:t xml:space="preserve"> Business Day of May</w:t>
      </w:r>
      <w:r w:rsidR="003C3969">
        <w:t xml:space="preserve"> of each </w:t>
      </w:r>
      <w:r w:rsidR="004C5C11">
        <w:t>Financial Year</w:t>
      </w:r>
      <w:r w:rsidR="00C570DE">
        <w:t xml:space="preserve"> Y</w:t>
      </w:r>
      <w:r>
        <w:t xml:space="preserve">, </w:t>
      </w:r>
      <w:r w:rsidR="003C3969">
        <w:t>the O</w:t>
      </w:r>
      <w:r>
        <w:t xml:space="preserve">nshore TOs shall issue an invoice or credit </w:t>
      </w:r>
      <w:r w:rsidR="004604EB">
        <w:t xml:space="preserve">note </w:t>
      </w:r>
      <w:r>
        <w:t xml:space="preserve">to </w:t>
      </w:r>
      <w:r w:rsidR="005B1191">
        <w:t>The Company</w:t>
      </w:r>
      <w:r>
        <w:t xml:space="preserve"> accordingly</w:t>
      </w:r>
      <w:r w:rsidR="00BD0FB0">
        <w:t xml:space="preserve"> in relation to Financial Year Y-1</w:t>
      </w:r>
      <w:r>
        <w:t xml:space="preserve">. </w:t>
      </w:r>
      <w:r w:rsidR="005B1191">
        <w:t>The Company</w:t>
      </w:r>
      <w:r>
        <w:t xml:space="preserve"> or the </w:t>
      </w:r>
      <w:r w:rsidR="004604EB">
        <w:t>O</w:t>
      </w:r>
      <w:r>
        <w:t xml:space="preserve">nshore TO as applicable shall </w:t>
      </w:r>
      <w:r w:rsidR="00411731">
        <w:t>issue payment</w:t>
      </w:r>
      <w:r>
        <w:t xml:space="preserve"> by 30</w:t>
      </w:r>
      <w:r w:rsidRPr="02708814">
        <w:rPr>
          <w:vertAlign w:val="superscript"/>
        </w:rPr>
        <w:t>th</w:t>
      </w:r>
      <w:r>
        <w:t xml:space="preserve"> May</w:t>
      </w:r>
      <w:r w:rsidR="00506A27">
        <w:t xml:space="preserve"> </w:t>
      </w:r>
      <w:r w:rsidR="00E4244F">
        <w:t>of Fi</w:t>
      </w:r>
      <w:r w:rsidR="00DB7F11">
        <w:t>nancial Year</w:t>
      </w:r>
      <w:r w:rsidR="00E4244F">
        <w:t xml:space="preserve"> Y</w:t>
      </w:r>
      <w:r>
        <w:t>, or next available Business Day should the 30</w:t>
      </w:r>
      <w:r w:rsidRPr="02708814">
        <w:rPr>
          <w:vertAlign w:val="superscript"/>
        </w:rPr>
        <w:t>th</w:t>
      </w:r>
      <w:r>
        <w:t xml:space="preserve"> not fall on a Business Day.</w:t>
      </w:r>
    </w:p>
    <w:p w14:paraId="032879DC" w14:textId="28BC794E" w:rsidR="00137EF5" w:rsidRDefault="00137EF5" w:rsidP="001A62B6">
      <w:pPr>
        <w:pStyle w:val="Heading3"/>
        <w:keepLines/>
        <w:numPr>
          <w:ilvl w:val="2"/>
          <w:numId w:val="49"/>
        </w:numPr>
        <w:tabs>
          <w:tab w:val="num" w:pos="142"/>
          <w:tab w:val="left" w:pos="851"/>
        </w:tabs>
        <w:ind w:left="851" w:hanging="851"/>
      </w:pPr>
      <w:r w:rsidRPr="433B13A4">
        <w:rPr>
          <w:b/>
          <w:bCs/>
        </w:rPr>
        <w:t>Initial Demand reconciliation process</w:t>
      </w:r>
      <w:r>
        <w:t xml:space="preserve">: </w:t>
      </w:r>
      <w:r w:rsidR="0089223C">
        <w:t>In accordance with</w:t>
      </w:r>
      <w:r w:rsidR="00E44522">
        <w:t xml:space="preserve"> the</w:t>
      </w:r>
      <w:r w:rsidR="00C13ECA">
        <w:t xml:space="preserve"> CUSC, </w:t>
      </w:r>
      <w:r w:rsidR="005B1191">
        <w:t>The Company</w:t>
      </w:r>
      <w:r w:rsidR="00C13ECA">
        <w:t xml:space="preserve"> reconcile TNUoS charges to </w:t>
      </w:r>
      <w:r w:rsidR="00A06D76">
        <w:t>Suppliers</w:t>
      </w:r>
      <w:r w:rsidR="00C13ECA">
        <w:t xml:space="preserve"> via the </w:t>
      </w:r>
      <w:r w:rsidR="00A06D76">
        <w:t xml:space="preserve">Initial Demand </w:t>
      </w:r>
      <w:r w:rsidR="00C13ECA">
        <w:t>reconciliation process</w:t>
      </w:r>
      <w:r w:rsidR="3E34EA5A">
        <w:t xml:space="preserve">. This will be reflected </w:t>
      </w:r>
      <w:r w:rsidR="4D5B0D2A">
        <w:t xml:space="preserve">in </w:t>
      </w:r>
      <w:r w:rsidR="7478D644">
        <w:t>the</w:t>
      </w:r>
      <w:r w:rsidR="00C13ECA">
        <w:t xml:space="preserve"> revenue </w:t>
      </w:r>
      <w:r w:rsidR="00CA1167">
        <w:t>pay</w:t>
      </w:r>
      <w:r w:rsidR="00C13ECA">
        <w:t>able to</w:t>
      </w:r>
      <w:r w:rsidR="002D21B7">
        <w:t xml:space="preserve"> or by</w:t>
      </w:r>
      <w:r w:rsidR="00C13ECA">
        <w:t xml:space="preserve"> the Onshore TOs. </w:t>
      </w:r>
      <w:r>
        <w:t>On the 1</w:t>
      </w:r>
      <w:r w:rsidRPr="433B13A4">
        <w:rPr>
          <w:vertAlign w:val="superscript"/>
        </w:rPr>
        <w:t>st</w:t>
      </w:r>
      <w:r>
        <w:t xml:space="preserve"> Business Day of July of </w:t>
      </w:r>
      <w:r w:rsidR="009879E2">
        <w:t xml:space="preserve">each </w:t>
      </w:r>
      <w:r>
        <w:t xml:space="preserve">Financial Year, </w:t>
      </w:r>
      <w:r w:rsidR="005B1191">
        <w:t>The Company</w:t>
      </w:r>
      <w:r>
        <w:t xml:space="preserve"> shall confirm the amount payable to or receivable from </w:t>
      </w:r>
      <w:r w:rsidR="00754516">
        <w:t xml:space="preserve">each </w:t>
      </w:r>
      <w:r w:rsidR="009F63DC">
        <w:t>O</w:t>
      </w:r>
      <w:r>
        <w:t>nshore TO to reconcile the Financial Year Y</w:t>
      </w:r>
      <w:r w:rsidR="008E02E1">
        <w:t>-1</w:t>
      </w:r>
      <w:r>
        <w:t>. On the 4</w:t>
      </w:r>
      <w:r w:rsidRPr="433B13A4">
        <w:rPr>
          <w:vertAlign w:val="superscript"/>
        </w:rPr>
        <w:t>th</w:t>
      </w:r>
      <w:r>
        <w:t xml:space="preserve"> Business Day of July of</w:t>
      </w:r>
      <w:r w:rsidR="008E02E1">
        <w:t xml:space="preserve"> each</w:t>
      </w:r>
      <w:r>
        <w:t xml:space="preserve"> Financial Year</w:t>
      </w:r>
      <w:r w:rsidR="00342259">
        <w:t xml:space="preserve"> Y</w:t>
      </w:r>
      <w:r>
        <w:t xml:space="preserve">, the Onshore TOs shall issue an invoice or credit note to </w:t>
      </w:r>
      <w:r w:rsidR="005B1191">
        <w:t>The Company</w:t>
      </w:r>
      <w:r>
        <w:t xml:space="preserve"> accordingly</w:t>
      </w:r>
      <w:r w:rsidR="006318CA">
        <w:t xml:space="preserve"> in relation to Financial Year Y-1</w:t>
      </w:r>
      <w:r>
        <w:t xml:space="preserve">. </w:t>
      </w:r>
      <w:r w:rsidR="005B1191">
        <w:t>The Company</w:t>
      </w:r>
      <w:r>
        <w:t xml:space="preserve"> or the </w:t>
      </w:r>
      <w:r w:rsidR="00E44522">
        <w:t>O</w:t>
      </w:r>
      <w:r>
        <w:t>nshore TO as applicable shall issue payment by 30</w:t>
      </w:r>
      <w:r w:rsidRPr="433B13A4">
        <w:rPr>
          <w:vertAlign w:val="superscript"/>
        </w:rPr>
        <w:t>th</w:t>
      </w:r>
      <w:r>
        <w:t xml:space="preserve"> July of Financial Year Y, or the next available Business Day should the 30</w:t>
      </w:r>
      <w:r w:rsidRPr="433B13A4">
        <w:rPr>
          <w:vertAlign w:val="superscript"/>
        </w:rPr>
        <w:t>th</w:t>
      </w:r>
      <w:r>
        <w:t xml:space="preserve"> fall on a weekend.</w:t>
      </w:r>
    </w:p>
    <w:p w14:paraId="3939D305" w14:textId="3DCD17B6" w:rsidR="00137EF5" w:rsidRDefault="00137EF5" w:rsidP="001A62B6">
      <w:pPr>
        <w:pStyle w:val="Heading3"/>
        <w:keepLines/>
        <w:numPr>
          <w:ilvl w:val="2"/>
          <w:numId w:val="49"/>
        </w:numPr>
        <w:tabs>
          <w:tab w:val="num" w:pos="142"/>
          <w:tab w:val="left" w:pos="851"/>
        </w:tabs>
        <w:ind w:left="851" w:hanging="851"/>
      </w:pPr>
      <w:r w:rsidRPr="008C4CC5">
        <w:rPr>
          <w:b/>
          <w:bCs/>
        </w:rPr>
        <w:t>Final Demand reconciliation process</w:t>
      </w:r>
      <w:r>
        <w:t>:</w:t>
      </w:r>
      <w:r w:rsidR="009E42AA">
        <w:t xml:space="preserve"> </w:t>
      </w:r>
      <w:r w:rsidR="0089223C">
        <w:t>In accordance with</w:t>
      </w:r>
      <w:r w:rsidR="009E42AA">
        <w:t xml:space="preserve"> </w:t>
      </w:r>
      <w:r w:rsidR="00E44522">
        <w:t xml:space="preserve">the </w:t>
      </w:r>
      <w:r w:rsidR="009E42AA">
        <w:t xml:space="preserve">CUSC, </w:t>
      </w:r>
      <w:r w:rsidR="005B1191">
        <w:t>The Company</w:t>
      </w:r>
      <w:r w:rsidR="009E42AA">
        <w:t xml:space="preserve"> reconcile TNUoS charges to Suppliers via the Final Demand reconciliation process</w:t>
      </w:r>
      <w:r w:rsidR="125DFCC7">
        <w:t>. This will be ref</w:t>
      </w:r>
      <w:r w:rsidR="09F2BB5A">
        <w:t>l</w:t>
      </w:r>
      <w:r w:rsidR="125DFCC7">
        <w:t>ected in the</w:t>
      </w:r>
      <w:r w:rsidR="009E42AA">
        <w:t xml:space="preserve"> revenue </w:t>
      </w:r>
      <w:r w:rsidR="00CA1167">
        <w:t>pay</w:t>
      </w:r>
      <w:r w:rsidR="009E42AA">
        <w:t>able to</w:t>
      </w:r>
      <w:r w:rsidR="002D21B7">
        <w:t xml:space="preserve"> or by</w:t>
      </w:r>
      <w:r w:rsidR="009E42AA">
        <w:t xml:space="preserve"> the Onshore TOs.</w:t>
      </w:r>
      <w:r>
        <w:t xml:space="preserve"> By 31</w:t>
      </w:r>
      <w:r w:rsidRPr="6A02F843">
        <w:rPr>
          <w:vertAlign w:val="superscript"/>
        </w:rPr>
        <w:t>st</w:t>
      </w:r>
      <w:r>
        <w:t xml:space="preserve"> October of</w:t>
      </w:r>
      <w:r w:rsidR="00375E4F">
        <w:t xml:space="preserve"> each</w:t>
      </w:r>
      <w:r>
        <w:t xml:space="preserve"> Financial Year, </w:t>
      </w:r>
      <w:r w:rsidR="005B1191">
        <w:t>The Company</w:t>
      </w:r>
      <w:r>
        <w:t xml:space="preserve"> shall confirm the amount payable to or receivable from </w:t>
      </w:r>
      <w:r w:rsidR="00754516">
        <w:t xml:space="preserve">each </w:t>
      </w:r>
      <w:r>
        <w:t>Onshore TO to reconcile the Financial Year Y</w:t>
      </w:r>
      <w:r w:rsidR="00375E4F">
        <w:t>-2</w:t>
      </w:r>
      <w:r>
        <w:t>. On the 4</w:t>
      </w:r>
      <w:r w:rsidRPr="6A02F843">
        <w:rPr>
          <w:vertAlign w:val="superscript"/>
        </w:rPr>
        <w:t>th</w:t>
      </w:r>
      <w:r>
        <w:t xml:space="preserve"> Business Day of November of Financial Year Y, the Onshore TOs shall issue an invoice or credit note to </w:t>
      </w:r>
      <w:r w:rsidR="005B1191">
        <w:t>The Company</w:t>
      </w:r>
      <w:r>
        <w:t xml:space="preserve"> accordingly</w:t>
      </w:r>
      <w:r w:rsidR="0053410A">
        <w:t xml:space="preserve"> in relation to Financial Year Y-2</w:t>
      </w:r>
      <w:r>
        <w:t xml:space="preserve">. </w:t>
      </w:r>
      <w:r w:rsidR="005B1191">
        <w:t>The Company</w:t>
      </w:r>
      <w:r>
        <w:t xml:space="preserve"> or the Onshore TO as applicable shall issue payment by 30</w:t>
      </w:r>
      <w:r w:rsidRPr="6A02F843">
        <w:rPr>
          <w:vertAlign w:val="superscript"/>
        </w:rPr>
        <w:t>th</w:t>
      </w:r>
      <w:r>
        <w:t xml:space="preserve"> November of Financial Year Y, or next available Business Day should the 30</w:t>
      </w:r>
      <w:r w:rsidRPr="6A02F843">
        <w:rPr>
          <w:vertAlign w:val="superscript"/>
        </w:rPr>
        <w:t>th</w:t>
      </w:r>
      <w:r>
        <w:t xml:space="preserve"> fall on a weekend.</w:t>
      </w:r>
    </w:p>
    <w:p w14:paraId="04CDEDA6" w14:textId="0B145B4E" w:rsidR="0089223C" w:rsidRDefault="009E1146" w:rsidP="00C00FFA">
      <w:pPr>
        <w:pStyle w:val="Heading3"/>
        <w:keepLines/>
        <w:numPr>
          <w:ilvl w:val="2"/>
          <w:numId w:val="50"/>
        </w:numPr>
        <w:tabs>
          <w:tab w:val="clear" w:pos="0"/>
          <w:tab w:val="left" w:pos="851"/>
        </w:tabs>
        <w:ind w:left="851" w:hanging="851"/>
      </w:pPr>
      <w:ins w:id="17" w:author="Author">
        <w:r>
          <w:t xml:space="preserve">Invoices </w:t>
        </w:r>
        <w:r w:rsidRPr="009E1146">
          <w:t xml:space="preserve">issued by TOs will be despatched via </w:t>
        </w:r>
        <w:del w:id="18" w:author="Author">
          <w:r w:rsidRPr="009E1146" w:rsidDel="00B6547D">
            <w:delText>the</w:delText>
          </w:r>
        </w:del>
        <w:r w:rsidR="00B6547D">
          <w:t>a</w:t>
        </w:r>
        <w:r w:rsidRPr="009E1146">
          <w:t xml:space="preserve"> Designated Information Exchange System agreed with The Company Revenue Contact.  The TO’s bank account details shall be included with each monthly invoice.</w:t>
        </w:r>
      </w:ins>
      <w:del w:id="19" w:author="Author">
        <w:r w:rsidR="00200818" w:rsidDel="009E1146">
          <w:delText xml:space="preserve">Invoices issued by TOs will be despatched by email or an agreed alternative electronic method to </w:delText>
        </w:r>
        <w:r w:rsidR="005B1191" w:rsidDel="009E1146">
          <w:delText>The Company</w:delText>
        </w:r>
        <w:r w:rsidR="00200818" w:rsidDel="009E1146">
          <w:delText xml:space="preserve"> Revenue Contact.  The TO’s bank account details shall be included with each monthly invoice.</w:delText>
        </w:r>
      </w:del>
    </w:p>
    <w:p w14:paraId="04CDEDA7" w14:textId="03F116BE" w:rsidR="0089223C" w:rsidRDefault="00200818" w:rsidP="00DF1DCF">
      <w:pPr>
        <w:pStyle w:val="Heading3"/>
        <w:keepLines/>
        <w:numPr>
          <w:ilvl w:val="2"/>
          <w:numId w:val="50"/>
        </w:numPr>
        <w:tabs>
          <w:tab w:val="left" w:pos="851"/>
        </w:tabs>
        <w:ind w:left="851" w:hanging="851"/>
      </w:pPr>
      <w:r>
        <w:t xml:space="preserve">All payments will be by BACS unless the value is above the </w:t>
      </w:r>
      <w:r w:rsidR="00273BB7">
        <w:t xml:space="preserve">relevant </w:t>
      </w:r>
      <w:r>
        <w:t xml:space="preserve">bank’s BACS payment threshold, in which case </w:t>
      </w:r>
      <w:r w:rsidR="005B1191">
        <w:t>The Company</w:t>
      </w:r>
      <w:r>
        <w:t xml:space="preserve"> will make a same day CHAPS payment instead.</w:t>
      </w:r>
    </w:p>
    <w:p w14:paraId="04CDEDA8" w14:textId="530235F7" w:rsidR="0089223C" w:rsidRDefault="00200818" w:rsidP="00DF1DCF">
      <w:pPr>
        <w:pStyle w:val="Heading3"/>
        <w:keepLines/>
        <w:numPr>
          <w:ilvl w:val="2"/>
          <w:numId w:val="50"/>
        </w:numPr>
        <w:tabs>
          <w:tab w:val="left" w:pos="851"/>
        </w:tabs>
        <w:ind w:left="851" w:hanging="851"/>
        <w:rPr>
          <w:ins w:id="20" w:author="Author"/>
        </w:rPr>
      </w:pPr>
      <w:r>
        <w:t xml:space="preserve">In the </w:t>
      </w:r>
      <w:r w:rsidR="00DB7F11">
        <w:t>Financial Year</w:t>
      </w:r>
      <w:r>
        <w:t xml:space="preserve"> preceding the next regulatory price control period, </w:t>
      </w:r>
      <w:r w:rsidR="005B1191">
        <w:t>The Company</w:t>
      </w:r>
      <w:r>
        <w:t xml:space="preserve"> and the relevant Transmission Owners may notify one another and agree (on a unanimous basis only), any reasonable temporary adjustments to the provisions in 3.1 to allow them to be fulfilled. E.g. data substitutions, submission date changes.</w:t>
      </w:r>
    </w:p>
    <w:p w14:paraId="3C2BEDB3" w14:textId="77777777" w:rsidR="00901A94" w:rsidRDefault="00901A94" w:rsidP="00901A94">
      <w:pPr>
        <w:pStyle w:val="Heading3"/>
        <w:keepLines/>
        <w:numPr>
          <w:ilvl w:val="0"/>
          <w:numId w:val="0"/>
        </w:numPr>
        <w:ind w:left="851"/>
        <w:rPr>
          <w:ins w:id="21" w:author="Author"/>
        </w:rPr>
      </w:pPr>
    </w:p>
    <w:p w14:paraId="7BCCE1EA" w14:textId="77777777" w:rsidR="00901A94" w:rsidRDefault="00901A94" w:rsidP="00901A94">
      <w:pPr>
        <w:pStyle w:val="Heading3"/>
        <w:keepLines/>
        <w:numPr>
          <w:ilvl w:val="0"/>
          <w:numId w:val="0"/>
        </w:numPr>
        <w:ind w:left="851"/>
        <w:rPr>
          <w:ins w:id="22" w:author="Author"/>
        </w:rPr>
      </w:pPr>
    </w:p>
    <w:p w14:paraId="432C7B9D" w14:textId="77777777" w:rsidR="00901A94" w:rsidRDefault="00901A94">
      <w:pPr>
        <w:pStyle w:val="Heading3"/>
        <w:keepLines/>
        <w:numPr>
          <w:ilvl w:val="0"/>
          <w:numId w:val="0"/>
        </w:numPr>
        <w:ind w:left="851"/>
        <w:pPrChange w:id="23" w:author="Author">
          <w:pPr>
            <w:pStyle w:val="Heading3"/>
            <w:keepLines/>
            <w:numPr>
              <w:numId w:val="50"/>
            </w:numPr>
            <w:tabs>
              <w:tab w:val="left" w:pos="851"/>
            </w:tabs>
            <w:ind w:left="851" w:hanging="851"/>
          </w:pPr>
        </w:pPrChange>
      </w:pPr>
    </w:p>
    <w:p w14:paraId="04CDEDA9" w14:textId="77777777" w:rsidR="0089223C" w:rsidRDefault="00200818" w:rsidP="00DF1DCF">
      <w:pPr>
        <w:pStyle w:val="Heading2"/>
        <w:keepNext/>
        <w:keepLines/>
        <w:numPr>
          <w:ilvl w:val="1"/>
          <w:numId w:val="50"/>
        </w:numPr>
      </w:pPr>
      <w:bookmarkStart w:id="24" w:name="_Ref91303947"/>
      <w:r>
        <w:t>Changes to TO Site Specific Charges</w:t>
      </w:r>
    </w:p>
    <w:p w14:paraId="04CDEDAA" w14:textId="3B89950F" w:rsidR="0089223C" w:rsidRDefault="00200818" w:rsidP="00DF1DCF">
      <w:pPr>
        <w:pStyle w:val="Heading3"/>
        <w:keepLines/>
        <w:numPr>
          <w:ilvl w:val="2"/>
          <w:numId w:val="50"/>
        </w:numPr>
        <w:tabs>
          <w:tab w:val="left" w:pos="851"/>
        </w:tabs>
        <w:ind w:left="851" w:hanging="851"/>
      </w:pPr>
      <w:r>
        <w:t xml:space="preserve">Following completion of works detailed in contracts between the TO and </w:t>
      </w:r>
      <w:r w:rsidR="005B1191">
        <w:t>The Company</w:t>
      </w:r>
      <w:r>
        <w:t xml:space="preserve">, it may be necessary to amend </w:t>
      </w:r>
      <w:r w:rsidR="0070215D">
        <w:t xml:space="preserve">TO </w:t>
      </w:r>
      <w:r>
        <w:t xml:space="preserve">Site Specific Charges in line with the charges calculated from the Bilateral Agreements for any affected Connection Site. For those contracted changes, the charge change will be implemented to </w:t>
      </w:r>
      <w:r w:rsidR="005B1191">
        <w:t>The Company</w:t>
      </w:r>
      <w:r>
        <w:t xml:space="preserve"> in the first available monthly periodic invoice following completion of works, to incorporate charges from the appropriate date. </w:t>
      </w:r>
    </w:p>
    <w:p w14:paraId="04CDEDAB" w14:textId="282829BB" w:rsidR="0089223C" w:rsidRDefault="00200818" w:rsidP="00DF1DCF">
      <w:pPr>
        <w:pStyle w:val="Heading3"/>
        <w:keepLines/>
        <w:numPr>
          <w:ilvl w:val="2"/>
          <w:numId w:val="50"/>
        </w:numPr>
        <w:tabs>
          <w:tab w:val="left" w:pos="851"/>
        </w:tabs>
        <w:ind w:left="851" w:hanging="851"/>
      </w:pPr>
      <w:r>
        <w:t xml:space="preserve">The TO Revenue Contact shall give no less than </w:t>
      </w:r>
      <w:proofErr w:type="gramStart"/>
      <w:r>
        <w:t>1 month</w:t>
      </w:r>
      <w:proofErr w:type="gramEnd"/>
      <w:r>
        <w:t xml:space="preserve"> prior written notice to </w:t>
      </w:r>
      <w:r w:rsidR="005B1191">
        <w:t>The Company</w:t>
      </w:r>
      <w:r>
        <w:t xml:space="preserve"> Revenue Contact of any changes to the TO Site Specific Charges except where changes are in accordance with clause 3.</w:t>
      </w:r>
      <w:r w:rsidR="0087327C">
        <w:t>3</w:t>
      </w:r>
      <w:r>
        <w:t xml:space="preserve">.1. </w:t>
      </w:r>
    </w:p>
    <w:p w14:paraId="04CDEDAC" w14:textId="4CDF8923" w:rsidR="0089223C" w:rsidRDefault="00200818" w:rsidP="00DF1DCF">
      <w:pPr>
        <w:pStyle w:val="Heading3"/>
        <w:numPr>
          <w:ilvl w:val="2"/>
          <w:numId w:val="50"/>
        </w:numPr>
        <w:tabs>
          <w:tab w:val="num" w:pos="851"/>
        </w:tabs>
        <w:ind w:left="851" w:hanging="851"/>
      </w:pPr>
      <w:r>
        <w:t xml:space="preserve">Ahead of any invoice being received by </w:t>
      </w:r>
      <w:r w:rsidR="005B1191">
        <w:t>The Company</w:t>
      </w:r>
      <w:r>
        <w:t xml:space="preserve">, the TO shall provide </w:t>
      </w:r>
      <w:r w:rsidR="005B1191">
        <w:t>The Company</w:t>
      </w:r>
      <w:r>
        <w:t xml:space="preserve"> with a revised invoicing schedule confirming the changes being made to the</w:t>
      </w:r>
      <w:r w:rsidR="00EE0492">
        <w:t xml:space="preserve"> TO</w:t>
      </w:r>
      <w:r>
        <w:t xml:space="preserve"> Site Specific Charges. </w:t>
      </w:r>
    </w:p>
    <w:bookmarkEnd w:id="24"/>
    <w:p w14:paraId="04CDEDAD" w14:textId="46A4F756" w:rsidR="0089223C" w:rsidRPr="00005CB6" w:rsidRDefault="00200818" w:rsidP="00DF1DCF">
      <w:pPr>
        <w:pStyle w:val="Heading3"/>
        <w:numPr>
          <w:ilvl w:val="2"/>
          <w:numId w:val="50"/>
        </w:numPr>
        <w:tabs>
          <w:tab w:val="num" w:pos="851"/>
        </w:tabs>
        <w:ind w:left="851" w:hanging="851"/>
        <w:rPr>
          <w:rFonts w:eastAsia="Arial" w:cs="Arial"/>
        </w:rPr>
      </w:pPr>
      <w:r>
        <w:t xml:space="preserve">The TO shall invoice </w:t>
      </w:r>
      <w:r w:rsidR="005B1191">
        <w:t>The Company</w:t>
      </w:r>
      <w:r>
        <w:t xml:space="preserve"> each month the amounts contained in the schedule, and </w:t>
      </w:r>
      <w:r w:rsidR="005B1191">
        <w:t>The Company</w:t>
      </w:r>
      <w:r>
        <w:t xml:space="preserve"> shall pay on the later of</w:t>
      </w:r>
    </w:p>
    <w:p w14:paraId="04CDEDAE" w14:textId="77777777" w:rsidR="0089223C" w:rsidRPr="0059311A" w:rsidRDefault="00200818" w:rsidP="0089223C">
      <w:pPr>
        <w:pStyle w:val="StyleBulleted"/>
        <w:keepNext/>
        <w:keepLines/>
      </w:pPr>
      <w:r>
        <w:t>the 15th day following the day that the TO’s invoice was despatched; and</w:t>
      </w:r>
    </w:p>
    <w:p w14:paraId="04CDEDAF" w14:textId="77777777" w:rsidR="0089223C" w:rsidRDefault="00200818">
      <w:pPr>
        <w:pStyle w:val="StyleBulleted"/>
        <w:keepNext/>
        <w:keepLines/>
      </w:pPr>
      <w:r>
        <w:t>the 16th day of the month to which the invoiced payments relate,</w:t>
      </w:r>
    </w:p>
    <w:p w14:paraId="04CDEDB0" w14:textId="77777777" w:rsidR="0089223C" w:rsidRDefault="00200818">
      <w:pPr>
        <w:pStyle w:val="Left25"/>
        <w:keepNext/>
        <w:keepLines/>
      </w:pPr>
      <w:r>
        <w:t>unless, in such case, such payment day is not a Business Day in which case payment shall be made on the next Business Day.</w:t>
      </w:r>
    </w:p>
    <w:p w14:paraId="04CDEDB1" w14:textId="74482424" w:rsidR="0089223C" w:rsidRDefault="00901A94" w:rsidP="00AC72DA">
      <w:pPr>
        <w:pStyle w:val="Heading3"/>
        <w:keepLines/>
        <w:numPr>
          <w:ilvl w:val="2"/>
          <w:numId w:val="50"/>
        </w:numPr>
        <w:tabs>
          <w:tab w:val="left" w:pos="851"/>
        </w:tabs>
        <w:ind w:left="851" w:hanging="851"/>
      </w:pPr>
      <w:ins w:id="25" w:author="Author">
        <w:r>
          <w:t xml:space="preserve">Invoices </w:t>
        </w:r>
        <w:r w:rsidRPr="00901A94">
          <w:t xml:space="preserve">will be despatched via </w:t>
        </w:r>
        <w:del w:id="26" w:author="Author">
          <w:r w:rsidRPr="00901A94" w:rsidDel="009E506C">
            <w:delText>the</w:delText>
          </w:r>
        </w:del>
        <w:r w:rsidR="009E506C">
          <w:t>a</w:t>
        </w:r>
        <w:r w:rsidRPr="00901A94">
          <w:t xml:space="preserve"> Designated Information Exchange System to The Company Revenue Contact.  The TO’s bank account details shall be included with each monthly invoice.</w:t>
        </w:r>
      </w:ins>
      <w:del w:id="27" w:author="Author">
        <w:r w:rsidR="00426FE0" w:rsidDel="00901A94">
          <w:delText>I</w:delText>
        </w:r>
        <w:r w:rsidR="00200818" w:rsidDel="00901A94">
          <w:delText xml:space="preserve">nvoices will be despatched by email </w:delText>
        </w:r>
        <w:r w:rsidR="00CF19B4" w:rsidDel="00901A94">
          <w:delText>or an agreed alternative electronic method</w:delText>
        </w:r>
        <w:r w:rsidR="00200818" w:rsidDel="00901A94">
          <w:delText xml:space="preserve">, to </w:delText>
        </w:r>
        <w:r w:rsidR="005B1191" w:rsidDel="00901A94">
          <w:delText>The Company</w:delText>
        </w:r>
        <w:r w:rsidR="00200818" w:rsidDel="00901A94">
          <w:delText xml:space="preserve"> Revenue Contact.  The TO’s bank account details shall be included with each monthly invoice.</w:delText>
        </w:r>
      </w:del>
    </w:p>
    <w:p w14:paraId="04CDEDB2" w14:textId="4E40FD61" w:rsidR="0089223C" w:rsidRDefault="00200818" w:rsidP="00265BB2">
      <w:pPr>
        <w:pStyle w:val="Heading2"/>
        <w:keepNext/>
        <w:keepLines/>
        <w:numPr>
          <w:ilvl w:val="1"/>
          <w:numId w:val="50"/>
        </w:numPr>
      </w:pPr>
      <w:r>
        <w:t xml:space="preserve">Changes to </w:t>
      </w:r>
      <w:r w:rsidR="00C602C3">
        <w:t xml:space="preserve">TO </w:t>
      </w:r>
      <w:r>
        <w:t>General System Charge</w:t>
      </w:r>
      <w:r w:rsidR="00C602C3">
        <w:t>s</w:t>
      </w:r>
    </w:p>
    <w:p w14:paraId="04CDEDB3" w14:textId="4A8CF0DF" w:rsidR="0089223C" w:rsidRDefault="00200818" w:rsidP="00265BB2">
      <w:pPr>
        <w:pStyle w:val="Heading3"/>
        <w:keepLines/>
        <w:numPr>
          <w:ilvl w:val="2"/>
          <w:numId w:val="50"/>
        </w:numPr>
        <w:tabs>
          <w:tab w:val="left" w:pos="851"/>
        </w:tabs>
        <w:ind w:left="851" w:hanging="851"/>
      </w:pPr>
      <w:r>
        <w:t>Only under exceptional circumstances, can General System Charges be changed after final notification on 25</w:t>
      </w:r>
      <w:r w:rsidRPr="7D45470C">
        <w:rPr>
          <w:vertAlign w:val="superscript"/>
        </w:rPr>
        <w:t>th</w:t>
      </w:r>
      <w:r>
        <w:t xml:space="preserve"> January or post asset transfer for the first year of existence of an OFTO.  Exceptional circumstances </w:t>
      </w:r>
      <w:proofErr w:type="gramStart"/>
      <w:r>
        <w:t>means</w:t>
      </w:r>
      <w:proofErr w:type="gramEnd"/>
      <w:r>
        <w:t xml:space="preserve"> an event or circumstance that is beyond the reasonable control of the licensee and for which it should not reasonably bear the financial risk.</w:t>
      </w:r>
    </w:p>
    <w:p w14:paraId="04CDEDB4" w14:textId="520D7BA4" w:rsidR="0089223C" w:rsidRDefault="005B1191" w:rsidP="00265BB2">
      <w:pPr>
        <w:pStyle w:val="Heading2"/>
        <w:keepNext/>
        <w:keepLines/>
        <w:numPr>
          <w:ilvl w:val="1"/>
          <w:numId w:val="50"/>
        </w:numPr>
      </w:pPr>
      <w:r>
        <w:t>The Company</w:t>
      </w:r>
      <w:r w:rsidR="00200818">
        <w:t xml:space="preserve"> charges</w:t>
      </w:r>
    </w:p>
    <w:p w14:paraId="04CDEDB5" w14:textId="6A4D35BE" w:rsidR="0089223C" w:rsidRDefault="00200818" w:rsidP="00265BB2">
      <w:pPr>
        <w:pStyle w:val="Heading3"/>
        <w:keepLines/>
        <w:numPr>
          <w:ilvl w:val="2"/>
          <w:numId w:val="50"/>
        </w:numPr>
        <w:tabs>
          <w:tab w:val="left" w:pos="851"/>
        </w:tabs>
        <w:ind w:left="851" w:hanging="851"/>
      </w:pPr>
      <w:r>
        <w:t xml:space="preserve">If an Affected User has exercised its rights pursuant to Section 5 (Events of Default, Deenergisation, and Disconnection), subsection 5.10 (Relevant Interruptions) of the CUSC, </w:t>
      </w:r>
      <w:r w:rsidR="005B1191">
        <w:t>The Company</w:t>
      </w:r>
      <w:r>
        <w:t xml:space="preserve"> shall notify the relevant TO as soon as possible. </w:t>
      </w:r>
    </w:p>
    <w:p w14:paraId="04CDEDB6" w14:textId="77777777" w:rsidR="0089223C" w:rsidRDefault="00200818" w:rsidP="00265BB2">
      <w:pPr>
        <w:pStyle w:val="Heading3"/>
        <w:keepLines/>
        <w:numPr>
          <w:ilvl w:val="2"/>
          <w:numId w:val="50"/>
        </w:numPr>
        <w:tabs>
          <w:tab w:val="left" w:pos="851"/>
        </w:tabs>
        <w:ind w:left="851" w:hanging="851"/>
      </w:pPr>
      <w:r>
        <w:t xml:space="preserve">The process for Event Reporting and Joint Investigation detailed in Section C, Part Three of the STC shall be started by either party (if not already underway as a notification of a Significant Incident) </w:t>
      </w:r>
      <w:proofErr w:type="gramStart"/>
      <w:r>
        <w:t>in order to</w:t>
      </w:r>
      <w:proofErr w:type="gramEnd"/>
      <w:r>
        <w:t xml:space="preserve"> reach an agreement that a Relevant Interruption has occurred.</w:t>
      </w:r>
    </w:p>
    <w:p w14:paraId="04CDEDB7" w14:textId="1E27AAEF" w:rsidR="0089223C" w:rsidRDefault="00200818" w:rsidP="00265BB2">
      <w:pPr>
        <w:pStyle w:val="Heading3"/>
        <w:keepLines/>
        <w:numPr>
          <w:ilvl w:val="2"/>
          <w:numId w:val="50"/>
        </w:numPr>
        <w:tabs>
          <w:tab w:val="left" w:pos="851"/>
        </w:tabs>
        <w:ind w:left="851" w:hanging="851"/>
      </w:pPr>
      <w:r>
        <w:lastRenderedPageBreak/>
        <w:t xml:space="preserve">Following agreement by all parties (the User, </w:t>
      </w:r>
      <w:r w:rsidR="005B1191">
        <w:t>The Company</w:t>
      </w:r>
      <w:r>
        <w:t xml:space="preserve"> and the TO), </w:t>
      </w:r>
      <w:r w:rsidR="005B1191">
        <w:t>The Company</w:t>
      </w:r>
      <w:r>
        <w:t xml:space="preserve"> will invoice the TO the relevant amount due to the Affected User.  In the event of a dispute, “agreement” shall mean the determination following dispute proceedings as outlined in the STC.</w:t>
      </w:r>
    </w:p>
    <w:p w14:paraId="04CDEDB8" w14:textId="24F0C052" w:rsidR="0089223C" w:rsidRDefault="00200818" w:rsidP="00265BB2">
      <w:pPr>
        <w:pStyle w:val="Heading3"/>
        <w:keepLines/>
        <w:numPr>
          <w:ilvl w:val="2"/>
          <w:numId w:val="50"/>
        </w:numPr>
        <w:tabs>
          <w:tab w:val="left" w:pos="851"/>
        </w:tabs>
        <w:ind w:left="851" w:hanging="851"/>
      </w:pPr>
      <w:r>
        <w:t xml:space="preserve">The Interruption Payment shall be paid by the TO to </w:t>
      </w:r>
      <w:r w:rsidR="005B1191">
        <w:t>The Company</w:t>
      </w:r>
      <w:r>
        <w:t xml:space="preserve"> within thirty days of receipt of the invoice</w:t>
      </w:r>
      <w:r w:rsidR="00C00FFA">
        <w:t>.</w:t>
      </w:r>
    </w:p>
    <w:p w14:paraId="04CDEDB9" w14:textId="77777777" w:rsidR="0089223C" w:rsidRDefault="0089223C">
      <w:pPr>
        <w:pStyle w:val="Heading3"/>
        <w:keepLines/>
        <w:numPr>
          <w:ilvl w:val="0"/>
          <w:numId w:val="0"/>
        </w:numPr>
      </w:pPr>
    </w:p>
    <w:p w14:paraId="04CDEDBA" w14:textId="77777777" w:rsidR="0089223C" w:rsidRDefault="00200818" w:rsidP="00265BB2">
      <w:pPr>
        <w:pStyle w:val="Heading2"/>
        <w:keepNext/>
        <w:keepLines/>
        <w:numPr>
          <w:ilvl w:val="1"/>
          <w:numId w:val="50"/>
        </w:numPr>
      </w:pPr>
      <w:bookmarkStart w:id="28" w:name="_Ref91303994"/>
      <w:r>
        <w:t>Payment for Ad-Hoc activities</w:t>
      </w:r>
      <w:bookmarkEnd w:id="28"/>
    </w:p>
    <w:p w14:paraId="04CDEDBB" w14:textId="7AF3E9C5" w:rsidR="0089223C" w:rsidRDefault="00200818" w:rsidP="00265BB2">
      <w:pPr>
        <w:pStyle w:val="Heading3"/>
        <w:keepLines/>
        <w:numPr>
          <w:ilvl w:val="2"/>
          <w:numId w:val="50"/>
        </w:numPr>
        <w:tabs>
          <w:tab w:val="left" w:pos="851"/>
        </w:tabs>
        <w:ind w:left="851" w:hanging="851"/>
      </w:pPr>
      <w:bookmarkStart w:id="29" w:name="OLE_LINK5"/>
      <w:bookmarkStart w:id="30" w:name="OLE_LINK6"/>
      <w:r>
        <w:t xml:space="preserve">Where a payment is required between </w:t>
      </w:r>
      <w:r w:rsidR="005B1191">
        <w:t>The Company</w:t>
      </w:r>
      <w:r>
        <w:t xml:space="preserve"> and the TO that is not included in the monthly billing process, this shall be invoiced on an ad-hoc basis.</w:t>
      </w:r>
      <w:bookmarkEnd w:id="29"/>
      <w:bookmarkEnd w:id="30"/>
      <w:r>
        <w:t xml:space="preserve"> The invoice shall reference a purchase order number where appropriate.</w:t>
      </w:r>
    </w:p>
    <w:p w14:paraId="04CDEDBC" w14:textId="77777777" w:rsidR="0089223C" w:rsidRDefault="00200818" w:rsidP="00265BB2">
      <w:pPr>
        <w:pStyle w:val="Heading3"/>
        <w:keepLines/>
        <w:numPr>
          <w:ilvl w:val="2"/>
          <w:numId w:val="50"/>
        </w:numPr>
        <w:tabs>
          <w:tab w:val="left" w:pos="851"/>
        </w:tabs>
        <w:ind w:left="851" w:hanging="851"/>
      </w:pPr>
      <w:r>
        <w:t>Where the payment is required by the TO this will be in accordance with Other Charges in Schedule 10 of the STC.</w:t>
      </w:r>
    </w:p>
    <w:p w14:paraId="04CDEDBD" w14:textId="77777777" w:rsidR="0089223C" w:rsidRDefault="00200818" w:rsidP="00265BB2">
      <w:pPr>
        <w:pStyle w:val="Heading3"/>
        <w:keepLines/>
        <w:numPr>
          <w:ilvl w:val="2"/>
          <w:numId w:val="50"/>
        </w:numPr>
        <w:tabs>
          <w:tab w:val="left" w:pos="851"/>
        </w:tabs>
        <w:ind w:left="851" w:hanging="851"/>
      </w:pPr>
      <w:r>
        <w:t>All invoices for payments for Other Charges in Schedule 10 of the STC shall be despatched not less than 30 days prior to the due date for payment. Payment shall be made by the recipient of the invoice within 30 days of the date of the despatch, or within 30 days of the invoice date, whichever is the later.</w:t>
      </w:r>
    </w:p>
    <w:p w14:paraId="04CDEDBE" w14:textId="5113D887" w:rsidR="0089223C" w:rsidRDefault="008219B3" w:rsidP="00265BB2">
      <w:pPr>
        <w:pStyle w:val="Heading3"/>
        <w:keepLines/>
        <w:numPr>
          <w:ilvl w:val="2"/>
          <w:numId w:val="50"/>
        </w:numPr>
        <w:tabs>
          <w:tab w:val="left" w:pos="851"/>
        </w:tabs>
        <w:ind w:left="851" w:hanging="851"/>
      </w:pPr>
      <w:ins w:id="31" w:author="Author">
        <w:r>
          <w:t xml:space="preserve">Paper </w:t>
        </w:r>
        <w:r w:rsidRPr="008219B3">
          <w:t xml:space="preserve">invoices will be despatched by </w:t>
        </w:r>
        <w:del w:id="32" w:author="Author">
          <w:r w:rsidRPr="008219B3" w:rsidDel="00C644A0">
            <w:delText>post, and</w:delText>
          </w:r>
        </w:del>
        <w:r w:rsidR="00C644A0" w:rsidRPr="008219B3">
          <w:t>post and</w:t>
        </w:r>
        <w:r w:rsidRPr="008219B3">
          <w:t xml:space="preserve"> supported </w:t>
        </w:r>
        <w:del w:id="33" w:author="Author">
          <w:r w:rsidRPr="008219B3" w:rsidDel="009E506C">
            <w:delText>via</w:delText>
          </w:r>
        </w:del>
        <w:r w:rsidR="009E506C">
          <w:t>by</w:t>
        </w:r>
        <w:r w:rsidRPr="008219B3">
          <w:t xml:space="preserve"> </w:t>
        </w:r>
        <w:del w:id="34" w:author="Author">
          <w:r w:rsidRPr="008219B3" w:rsidDel="009E506C">
            <w:delText>the</w:delText>
          </w:r>
        </w:del>
        <w:r w:rsidR="009E506C">
          <w:t>a</w:t>
        </w:r>
        <w:r w:rsidRPr="008219B3">
          <w:t xml:space="preserve"> Designated Information Exchange System where feasible, to The Company or TO Revenue Contact, as appropriate.  The bank account details of the Party receiving payment shall be included with each monthly invoice.</w:t>
        </w:r>
      </w:ins>
      <w:del w:id="35" w:author="Author">
        <w:r w:rsidR="00200818" w:rsidDel="008219B3">
          <w:delText xml:space="preserve">Paper invoices will be despatched by post, and supported by fax and or email, where feasible, to </w:delText>
        </w:r>
        <w:r w:rsidR="005B1191" w:rsidDel="008219B3">
          <w:delText>The Company</w:delText>
        </w:r>
        <w:r w:rsidR="00200818" w:rsidDel="008219B3">
          <w:delText xml:space="preserve"> or TO Revenue Contact, as appropriate.  The bank account details of the Party receiving payment shall be included with each monthly invoice.</w:delText>
        </w:r>
      </w:del>
    </w:p>
    <w:p w14:paraId="38D1B166" w14:textId="18E47248" w:rsidR="00EB18B5" w:rsidRDefault="00EB18B5" w:rsidP="00265BB2">
      <w:pPr>
        <w:pStyle w:val="Heading3"/>
        <w:keepLines/>
        <w:numPr>
          <w:ilvl w:val="2"/>
          <w:numId w:val="50"/>
        </w:numPr>
        <w:tabs>
          <w:tab w:val="left" w:pos="851"/>
        </w:tabs>
        <w:ind w:left="851" w:hanging="851"/>
      </w:pPr>
      <w:r>
        <w:t xml:space="preserve">All payments will be by BACS unless the value is above the </w:t>
      </w:r>
      <w:r w:rsidR="00D05DD4">
        <w:t xml:space="preserve">relevant </w:t>
      </w:r>
      <w:r>
        <w:t xml:space="preserve">bank’s BACS payment threshold, in which case </w:t>
      </w:r>
      <w:r w:rsidR="005B1191">
        <w:t>The Company</w:t>
      </w:r>
      <w:r>
        <w:t xml:space="preserve"> or the TO as appropriate will make a same day CHAPS payment instead. </w:t>
      </w:r>
    </w:p>
    <w:p w14:paraId="04CDEDC0" w14:textId="77777777" w:rsidR="0089223C" w:rsidRDefault="00200818" w:rsidP="00265BB2">
      <w:pPr>
        <w:pStyle w:val="Heading2"/>
        <w:keepNext/>
        <w:keepLines/>
        <w:numPr>
          <w:ilvl w:val="1"/>
          <w:numId w:val="50"/>
        </w:numPr>
      </w:pPr>
      <w:r>
        <w:t>Ancillary Payment Issues</w:t>
      </w:r>
    </w:p>
    <w:p w14:paraId="04CDEDC1" w14:textId="77777777" w:rsidR="0089223C" w:rsidRDefault="00200818" w:rsidP="00265BB2">
      <w:pPr>
        <w:pStyle w:val="Heading3"/>
        <w:keepLines/>
        <w:numPr>
          <w:ilvl w:val="2"/>
          <w:numId w:val="50"/>
        </w:numPr>
        <w:tabs>
          <w:tab w:val="left" w:pos="851"/>
        </w:tabs>
        <w:ind w:left="851" w:hanging="851"/>
      </w:pPr>
      <w:r>
        <w:t>All other payment related issues (e.g. addressing late payment by any party) shall be addressed in line with the STC.</w:t>
      </w:r>
    </w:p>
    <w:p w14:paraId="04CDEDC2" w14:textId="77777777" w:rsidR="0089223C" w:rsidRDefault="00200818" w:rsidP="00265BB2">
      <w:pPr>
        <w:pStyle w:val="Heading2"/>
        <w:numPr>
          <w:ilvl w:val="1"/>
          <w:numId w:val="50"/>
        </w:numPr>
      </w:pPr>
      <w:r>
        <w:t>Provision of Bank Details for Invoicing Purposes</w:t>
      </w:r>
    </w:p>
    <w:p w14:paraId="04CDEDC3" w14:textId="0F00E77C" w:rsidR="0089223C" w:rsidRPr="009B5AD5" w:rsidRDefault="00200818" w:rsidP="00502DEB">
      <w:pPr>
        <w:pStyle w:val="Heading3"/>
        <w:numPr>
          <w:ilvl w:val="2"/>
          <w:numId w:val="50"/>
        </w:numPr>
        <w:tabs>
          <w:tab w:val="clear" w:pos="0"/>
        </w:tabs>
        <w:ind w:left="851" w:hanging="851"/>
      </w:pPr>
      <w:r>
        <w:t xml:space="preserve">Within 5 working days of section 8(A)3 notice being given to the OFTO, the prospective OFTO writes on company letter headed note paper to </w:t>
      </w:r>
      <w:r w:rsidR="005B1191">
        <w:t>The Company</w:t>
      </w:r>
      <w:r>
        <w:t xml:space="preserve"> revenue contact detailing bank details, trading name, trading address, invoicing address and invoicing contact.  The letter to be signed by a company authorised signatory.</w:t>
      </w:r>
    </w:p>
    <w:p w14:paraId="04CDEDC4" w14:textId="77777777" w:rsidR="0089223C" w:rsidRDefault="0089223C">
      <w:pPr>
        <w:pStyle w:val="Heading2"/>
        <w:numPr>
          <w:ilvl w:val="0"/>
          <w:numId w:val="0"/>
        </w:numPr>
        <w:rPr>
          <w:b w:val="0"/>
          <w:i w:val="0"/>
          <w:sz w:val="20"/>
        </w:rPr>
      </w:pPr>
    </w:p>
    <w:p w14:paraId="04CDEDC5" w14:textId="77777777" w:rsidR="0089223C" w:rsidRDefault="00200818">
      <w:pPr>
        <w:pStyle w:val="Heading1"/>
        <w:numPr>
          <w:ilvl w:val="0"/>
          <w:numId w:val="0"/>
        </w:numPr>
        <w:spacing w:before="0" w:after="0"/>
      </w:pPr>
      <w:r>
        <w:br w:type="page"/>
      </w:r>
      <w:r>
        <w:lastRenderedPageBreak/>
        <w:t xml:space="preserve"> </w:t>
      </w:r>
      <w:bookmarkStart w:id="36" w:name="OLE_LINK1"/>
      <w:bookmarkStart w:id="37" w:name="OLE_LINK2"/>
      <w:r>
        <w:t>Appendix A: Flow Diagram</w:t>
      </w:r>
      <w:bookmarkEnd w:id="36"/>
      <w:bookmarkEnd w:id="37"/>
    </w:p>
    <w:p w14:paraId="04CDEDC6" w14:textId="77777777" w:rsidR="0089223C" w:rsidRDefault="00200818">
      <w:pPr>
        <w:pStyle w:val="Heading3"/>
        <w:numPr>
          <w:ilvl w:val="0"/>
          <w:numId w:val="0"/>
        </w:numPr>
        <w:spacing w:before="0" w:after="0"/>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276E4DB" w14:textId="542DDD8B" w:rsidR="00135AAF" w:rsidRDefault="00135AAF" w:rsidP="00135AAF">
      <w:r>
        <w:rPr>
          <w:noProof/>
        </w:rPr>
        <mc:AlternateContent>
          <mc:Choice Requires="wps">
            <w:drawing>
              <wp:anchor distT="0" distB="0" distL="114300" distR="114300" simplePos="0" relativeHeight="251658240" behindDoc="0" locked="0" layoutInCell="1" allowOverlap="1" wp14:anchorId="0EF6D4F4" wp14:editId="369F8C96">
                <wp:simplePos x="0" y="0"/>
                <wp:positionH relativeFrom="column">
                  <wp:posOffset>-245110</wp:posOffset>
                </wp:positionH>
                <wp:positionV relativeFrom="paragraph">
                  <wp:posOffset>189562</wp:posOffset>
                </wp:positionV>
                <wp:extent cx="6318914" cy="8325134"/>
                <wp:effectExtent l="0" t="0" r="24765" b="19050"/>
                <wp:wrapNone/>
                <wp:docPr id="1" name="Rectangle 1"/>
                <wp:cNvGraphicFramePr/>
                <a:graphic xmlns:a="http://schemas.openxmlformats.org/drawingml/2006/main">
                  <a:graphicData uri="http://schemas.microsoft.com/office/word/2010/wordprocessingShape">
                    <wps:wsp>
                      <wps:cNvSpPr/>
                      <wps:spPr>
                        <a:xfrm>
                          <a:off x="0" y="0"/>
                          <a:ext cx="6318914" cy="832513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F8F73D" id="Rectangle 1" o:spid="_x0000_s1026" style="position:absolute;margin-left:-19.3pt;margin-top:14.95pt;width:497.55pt;height:6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" fillcolor="#a5a5a5 [3206]" strokecolor="#525252 [1606]" strokeweight="1pt"/>
            </w:pict>
          </mc:Fallback>
        </mc:AlternateContent>
      </w:r>
    </w:p>
    <w:p w14:paraId="26365F68" w14:textId="24C590A3" w:rsidR="00135AAF" w:rsidRDefault="007C7194" w:rsidP="00135AAF">
      <w:r>
        <w:rPr>
          <w:noProof/>
        </w:rPr>
        <mc:AlternateContent>
          <mc:Choice Requires="wps">
            <w:drawing>
              <wp:anchor distT="0" distB="0" distL="114300" distR="114300" simplePos="0" relativeHeight="251658241" behindDoc="0" locked="0" layoutInCell="1" allowOverlap="1" wp14:anchorId="41F1EF8E" wp14:editId="4C6D60CA">
                <wp:simplePos x="0" y="0"/>
                <wp:positionH relativeFrom="column">
                  <wp:posOffset>-133184</wp:posOffset>
                </wp:positionH>
                <wp:positionV relativeFrom="paragraph">
                  <wp:posOffset>51904</wp:posOffset>
                </wp:positionV>
                <wp:extent cx="6011683" cy="327025"/>
                <wp:effectExtent l="0" t="0" r="27305" b="15875"/>
                <wp:wrapNone/>
                <wp:docPr id="2" name="Rectangle 2"/>
                <wp:cNvGraphicFramePr/>
                <a:graphic xmlns:a="http://schemas.openxmlformats.org/drawingml/2006/main">
                  <a:graphicData uri="http://schemas.microsoft.com/office/word/2010/wordprocessingShape">
                    <wps:wsp>
                      <wps:cNvSpPr/>
                      <wps:spPr>
                        <a:xfrm>
                          <a:off x="0" y="0"/>
                          <a:ext cx="6011683" cy="327025"/>
                        </a:xfrm>
                        <a:prstGeom prst="rect">
                          <a:avLst/>
                        </a:prstGeom>
                        <a:solidFill>
                          <a:schemeClr val="bg1">
                            <a:lumMod val="95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23BDBD" id="Rectangle 2" o:spid="_x0000_s1026" style="position:absolute;margin-left:-10.5pt;margin-top:4.1pt;width:473.35pt;height:25.7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" fillcolor="#f2f2f2 [3052]" strokecolor="#0070c0" strokeweight="1pt"/>
            </w:pict>
          </mc:Fallback>
        </mc:AlternateContent>
      </w:r>
      <w:r>
        <w:rPr>
          <w:noProof/>
        </w:rPr>
        <mc:AlternateContent>
          <mc:Choice Requires="wps">
            <w:drawing>
              <wp:anchor distT="0" distB="0" distL="114300" distR="114300" simplePos="0" relativeHeight="251658252" behindDoc="0" locked="0" layoutInCell="1" allowOverlap="1" wp14:anchorId="052B1D14" wp14:editId="6F8C8511">
                <wp:simplePos x="0" y="0"/>
                <wp:positionH relativeFrom="column">
                  <wp:posOffset>-93428</wp:posOffset>
                </wp:positionH>
                <wp:positionV relativeFrom="paragraph">
                  <wp:posOffset>83710</wp:posOffset>
                </wp:positionV>
                <wp:extent cx="5860111" cy="340995"/>
                <wp:effectExtent l="0" t="0" r="0" b="1905"/>
                <wp:wrapNone/>
                <wp:docPr id="13" name="Text Box 13"/>
                <wp:cNvGraphicFramePr/>
                <a:graphic xmlns:a="http://schemas.openxmlformats.org/drawingml/2006/main">
                  <a:graphicData uri="http://schemas.microsoft.com/office/word/2010/wordprocessingShape">
                    <wps:wsp>
                      <wps:cNvSpPr txBox="1"/>
                      <wps:spPr>
                        <a:xfrm>
                          <a:off x="0" y="0"/>
                          <a:ext cx="5860111" cy="340995"/>
                        </a:xfrm>
                        <a:prstGeom prst="rect">
                          <a:avLst/>
                        </a:prstGeom>
                        <a:noFill/>
                        <a:ln w="6350">
                          <a:noFill/>
                        </a:ln>
                      </wps:spPr>
                      <wps:txb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B1D14" id="_x0000_t202" coordsize="21600,21600" o:spt="202" path="m,l,21600r21600,l21600,xe">
                <v:stroke joinstyle="miter"/>
                <v:path gradientshapeok="t" o:connecttype="rect"/>
              </v:shapetype>
              <v:shape id="Text Box 13" o:spid="_x0000_s1026" type="#_x0000_t202" style="position:absolute;margin-left:-7.35pt;margin-top:6.6pt;width:461.45pt;height:26.8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" filled="f" stroked="f" strokeweight=".5pt">
                <v:textbo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v:textbox>
              </v:shape>
            </w:pict>
          </mc:Fallback>
        </mc:AlternateContent>
      </w:r>
      <w:r w:rsidR="00135AAF">
        <w:rPr>
          <w:noProof/>
        </w:rPr>
        <mc:AlternateContent>
          <mc:Choice Requires="wps">
            <w:drawing>
              <wp:anchor distT="0" distB="0" distL="114300" distR="114300" simplePos="0" relativeHeight="251658268" behindDoc="0" locked="0" layoutInCell="1" allowOverlap="1" wp14:anchorId="647C52EC" wp14:editId="72A7C180">
                <wp:simplePos x="0" y="0"/>
                <wp:positionH relativeFrom="column">
                  <wp:posOffset>3580765</wp:posOffset>
                </wp:positionH>
                <wp:positionV relativeFrom="paragraph">
                  <wp:posOffset>5648325</wp:posOffset>
                </wp:positionV>
                <wp:extent cx="629285" cy="643890"/>
                <wp:effectExtent l="0" t="0" r="56515" b="60960"/>
                <wp:wrapNone/>
                <wp:docPr id="37" name="Straight Arrow Connector 37"/>
                <wp:cNvGraphicFramePr/>
                <a:graphic xmlns:a="http://schemas.openxmlformats.org/drawingml/2006/main">
                  <a:graphicData uri="http://schemas.microsoft.com/office/word/2010/wordprocessingShape">
                    <wps:wsp>
                      <wps:cNvCnPr/>
                      <wps:spPr>
                        <a:xfrm>
                          <a:off x="0" y="0"/>
                          <a:ext cx="629285" cy="6438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5552D5F" id="_x0000_t32" coordsize="21600,21600" o:spt="32" o:oned="t" path="m,l21600,21600e" filled="f">
                <v:path arrowok="t" fillok="f" o:connecttype="none"/>
                <o:lock v:ext="edit" shapetype="t"/>
              </v:shapetype>
              <v:shape id="Straight Arrow Connector 37" o:spid="_x0000_s1026" type="#_x0000_t32" style="position:absolute;margin-left:281.95pt;margin-top:444.75pt;width:49.55pt;height:50.7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7" behindDoc="0" locked="0" layoutInCell="1" allowOverlap="1" wp14:anchorId="059D1507" wp14:editId="763C5F4B">
                <wp:simplePos x="0" y="0"/>
                <wp:positionH relativeFrom="column">
                  <wp:posOffset>3564255</wp:posOffset>
                </wp:positionH>
                <wp:positionV relativeFrom="paragraph">
                  <wp:posOffset>5362575</wp:posOffset>
                </wp:positionV>
                <wp:extent cx="599440" cy="262255"/>
                <wp:effectExtent l="38100" t="0" r="29210" b="61595"/>
                <wp:wrapNone/>
                <wp:docPr id="36" name="Straight Arrow Connector 36"/>
                <wp:cNvGraphicFramePr/>
                <a:graphic xmlns:a="http://schemas.openxmlformats.org/drawingml/2006/main">
                  <a:graphicData uri="http://schemas.microsoft.com/office/word/2010/wordprocessingShape">
                    <wps:wsp>
                      <wps:cNvCnPr/>
                      <wps:spPr>
                        <a:xfrm flipH="1">
                          <a:off x="0" y="0"/>
                          <a:ext cx="599440" cy="2622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B8CEC3" id="Straight Arrow Connector 36" o:spid="_x0000_s1026" type="#_x0000_t32" style="position:absolute;margin-left:280.65pt;margin-top:422.25pt;width:47.2pt;height:20.65pt;flip:x;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6" behindDoc="0" locked="0" layoutInCell="1" allowOverlap="1" wp14:anchorId="0520B177" wp14:editId="5244E763">
                <wp:simplePos x="0" y="0"/>
                <wp:positionH relativeFrom="margin">
                  <wp:posOffset>4210050</wp:posOffset>
                </wp:positionH>
                <wp:positionV relativeFrom="paragraph">
                  <wp:posOffset>6850380</wp:posOffset>
                </wp:positionV>
                <wp:extent cx="1430655" cy="436880"/>
                <wp:effectExtent l="0" t="0" r="17145" b="20320"/>
                <wp:wrapNone/>
                <wp:docPr id="35" name="Text Box 35"/>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639CA33D"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0B177" id="Text Box 35" o:spid="_x0000_s1027" type="#_x0000_t202" style="position:absolute;margin-left:331.5pt;margin-top:539.4pt;width:112.65pt;height:34.4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" fillcolor="#fff2cc [663]" strokecolor="black [3213]" strokeweight=".5pt">
                <v:textbox>
                  <w:txbxContent>
                    <w:p w14:paraId="639CA33D"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64" behindDoc="0" locked="0" layoutInCell="1" allowOverlap="1" wp14:anchorId="6303BFFD" wp14:editId="0D0002FE">
                <wp:simplePos x="0" y="0"/>
                <wp:positionH relativeFrom="margin">
                  <wp:posOffset>4209415</wp:posOffset>
                </wp:positionH>
                <wp:positionV relativeFrom="paragraph">
                  <wp:posOffset>6086475</wp:posOffset>
                </wp:positionV>
                <wp:extent cx="1430655" cy="413385"/>
                <wp:effectExtent l="0" t="0" r="17145" b="24765"/>
                <wp:wrapNone/>
                <wp:docPr id="33" name="Text Box 33"/>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2DFFA7F0" w14:textId="6C9CD82A" w:rsidR="00135AAF" w:rsidRPr="00E64ADA" w:rsidRDefault="00135AAF" w:rsidP="00135AAF">
                            <w:pPr>
                              <w:jc w:val="center"/>
                            </w:pPr>
                            <w:r>
                              <w:t xml:space="preserve">Issue monthly invoice to </w:t>
                            </w:r>
                            <w:r w:rsidR="005B1191">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3BFFD" id="Text Box 33" o:spid="_x0000_s1028" type="#_x0000_t202" style="position:absolute;margin-left:331.45pt;margin-top:479.25pt;width:112.65pt;height:32.5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0BsVwIAAMIEAAAOAAAAZHJzL2Uyb0RvYy54bWysVE2P2jAQvVfqf7B8LwkQKIs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" fillcolor="#fff2cc [663]" strokecolor="black [3213]" strokeweight=".5pt">
                <v:textbox>
                  <w:txbxContent>
                    <w:p w14:paraId="2DFFA7F0" w14:textId="6C9CD82A" w:rsidR="00135AAF" w:rsidRPr="00E64ADA" w:rsidRDefault="00135AAF" w:rsidP="00135AAF">
                      <w:pPr>
                        <w:jc w:val="center"/>
                      </w:pPr>
                      <w:r>
                        <w:t xml:space="preserve">Issue monthly invoice to </w:t>
                      </w:r>
                      <w:r w:rsidR="005B1191">
                        <w:t>The Company</w:t>
                      </w:r>
                    </w:p>
                  </w:txbxContent>
                </v:textbox>
                <w10:wrap anchorx="margin"/>
              </v:shape>
            </w:pict>
          </mc:Fallback>
        </mc:AlternateContent>
      </w:r>
      <w:r w:rsidR="00135AAF">
        <w:rPr>
          <w:noProof/>
        </w:rPr>
        <mc:AlternateContent>
          <mc:Choice Requires="wps">
            <w:drawing>
              <wp:anchor distT="0" distB="0" distL="114300" distR="114300" simplePos="0" relativeHeight="251658263" behindDoc="0" locked="0" layoutInCell="1" allowOverlap="1" wp14:anchorId="0852677F" wp14:editId="5C591B5F">
                <wp:simplePos x="0" y="0"/>
                <wp:positionH relativeFrom="margin">
                  <wp:posOffset>2136775</wp:posOffset>
                </wp:positionH>
                <wp:positionV relativeFrom="paragraph">
                  <wp:posOffset>5299710</wp:posOffset>
                </wp:positionV>
                <wp:extent cx="1430655" cy="588010"/>
                <wp:effectExtent l="0" t="0" r="17145" b="21590"/>
                <wp:wrapNone/>
                <wp:docPr id="32" name="Text Box 32"/>
                <wp:cNvGraphicFramePr/>
                <a:graphic xmlns:a="http://schemas.openxmlformats.org/drawingml/2006/main">
                  <a:graphicData uri="http://schemas.microsoft.com/office/word/2010/wordprocessingShape">
                    <wps:wsp>
                      <wps:cNvSpPr txBox="1"/>
                      <wps:spPr>
                        <a:xfrm>
                          <a:off x="0" y="0"/>
                          <a:ext cx="1430655" cy="588010"/>
                        </a:xfrm>
                        <a:prstGeom prst="rect">
                          <a:avLst/>
                        </a:prstGeom>
                        <a:solidFill>
                          <a:schemeClr val="accent1">
                            <a:lumMod val="20000"/>
                            <a:lumOff val="80000"/>
                          </a:schemeClr>
                        </a:solidFill>
                        <a:ln w="6350">
                          <a:solidFill>
                            <a:schemeClr val="tx1"/>
                          </a:solidFill>
                        </a:ln>
                      </wps:spPr>
                      <wps:txbx>
                        <w:txbxContent>
                          <w:p w14:paraId="43DA7ECD" w14:textId="77777777" w:rsidR="00135AAF" w:rsidRPr="00E64ADA" w:rsidRDefault="00135AAF" w:rsidP="00135AAF">
                            <w:pPr>
                              <w:jc w:val="center"/>
                            </w:pPr>
                            <w:r>
                              <w:t xml:space="preserve">Receive schedule/updated schedule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2677F" id="Text Box 32" o:spid="_x0000_s1029" type="#_x0000_t202" style="position:absolute;margin-left:168.25pt;margin-top:417.3pt;width:112.65pt;height:46.3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" fillcolor="#d9e2f3 [660]" strokecolor="black [3213]" strokeweight=".5pt">
                <v:textbox>
                  <w:txbxContent>
                    <w:p w14:paraId="43DA7ECD" w14:textId="77777777" w:rsidR="00135AAF" w:rsidRPr="00E64ADA" w:rsidRDefault="00135AAF" w:rsidP="00135AAF">
                      <w:pPr>
                        <w:jc w:val="center"/>
                      </w:pPr>
                      <w:r>
                        <w:t xml:space="preserve">Receive schedule/updated schedule </w:t>
                      </w:r>
                    </w:p>
                  </w:txbxContent>
                </v:textbox>
                <w10:wrap anchorx="margin"/>
              </v:shape>
            </w:pict>
          </mc:Fallback>
        </mc:AlternateContent>
      </w:r>
      <w:r w:rsidR="00135AAF">
        <w:rPr>
          <w:noProof/>
        </w:rPr>
        <mc:AlternateContent>
          <mc:Choice Requires="wps">
            <w:drawing>
              <wp:anchor distT="0" distB="0" distL="114300" distR="114300" simplePos="0" relativeHeight="251658258" behindDoc="0" locked="0" layoutInCell="1" allowOverlap="1" wp14:anchorId="04108C22" wp14:editId="5DB03A46">
                <wp:simplePos x="0" y="0"/>
                <wp:positionH relativeFrom="margin">
                  <wp:posOffset>4169410</wp:posOffset>
                </wp:positionH>
                <wp:positionV relativeFrom="paragraph">
                  <wp:posOffset>2815590</wp:posOffset>
                </wp:positionV>
                <wp:extent cx="1430655" cy="436880"/>
                <wp:effectExtent l="0" t="0" r="17145" b="20320"/>
                <wp:wrapNone/>
                <wp:docPr id="24" name="Text Box 24"/>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06576754"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08C22" id="Text Box 24" o:spid="_x0000_s1030" type="#_x0000_t202" style="position:absolute;margin-left:328.3pt;margin-top:221.7pt;width:112.65pt;height:34.4pt;z-index:251658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" fillcolor="#fff2cc [663]" strokecolor="black [3213]" strokeweight=".5pt">
                <v:textbox>
                  <w:txbxContent>
                    <w:p w14:paraId="06576754"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56" behindDoc="0" locked="0" layoutInCell="1" allowOverlap="1" wp14:anchorId="6590BD0F" wp14:editId="2B4F68BE">
                <wp:simplePos x="0" y="0"/>
                <wp:positionH relativeFrom="margin">
                  <wp:posOffset>4147820</wp:posOffset>
                </wp:positionH>
                <wp:positionV relativeFrom="paragraph">
                  <wp:posOffset>2131695</wp:posOffset>
                </wp:positionV>
                <wp:extent cx="1430655" cy="413385"/>
                <wp:effectExtent l="0" t="0" r="17145" b="24765"/>
                <wp:wrapNone/>
                <wp:docPr id="20" name="Text Box 20"/>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6223B73D" w14:textId="581DC6C1" w:rsidR="00135AAF" w:rsidRPr="00E64ADA" w:rsidRDefault="00135AAF" w:rsidP="00135AAF">
                            <w:pPr>
                              <w:jc w:val="center"/>
                            </w:pPr>
                            <w:r>
                              <w:t xml:space="preserve">Issue monthly invoice to </w:t>
                            </w:r>
                            <w:r w:rsidR="005B1191">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0BD0F" id="Text Box 20" o:spid="_x0000_s1031" type="#_x0000_t202" style="position:absolute;margin-left:326.6pt;margin-top:167.85pt;width:112.65pt;height:32.55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" fillcolor="#fff2cc [663]" strokecolor="black [3213]" strokeweight=".5pt">
                <v:textbox>
                  <w:txbxContent>
                    <w:p w14:paraId="6223B73D" w14:textId="581DC6C1" w:rsidR="00135AAF" w:rsidRPr="00E64ADA" w:rsidRDefault="00135AAF" w:rsidP="00135AAF">
                      <w:pPr>
                        <w:jc w:val="center"/>
                      </w:pPr>
                      <w:r>
                        <w:t xml:space="preserve">Issue monthly invoice to </w:t>
                      </w:r>
                      <w:r w:rsidR="005B1191">
                        <w:t>The Company</w:t>
                      </w:r>
                    </w:p>
                  </w:txbxContent>
                </v:textbox>
                <w10:wrap anchorx="margin"/>
              </v:shape>
            </w:pict>
          </mc:Fallback>
        </mc:AlternateContent>
      </w:r>
      <w:r w:rsidR="00135AAF">
        <w:rPr>
          <w:noProof/>
        </w:rPr>
        <mc:AlternateContent>
          <mc:Choice Requires="wps">
            <w:drawing>
              <wp:anchor distT="0" distB="0" distL="114300" distR="114300" simplePos="0" relativeHeight="251658248" behindDoc="0" locked="0" layoutInCell="1" allowOverlap="1" wp14:anchorId="7FD46A73" wp14:editId="4C57FFDD">
                <wp:simplePos x="0" y="0"/>
                <wp:positionH relativeFrom="column">
                  <wp:posOffset>39269</wp:posOffset>
                </wp:positionH>
                <wp:positionV relativeFrom="paragraph">
                  <wp:posOffset>715306</wp:posOffset>
                </wp:positionV>
                <wp:extent cx="1510747" cy="280491"/>
                <wp:effectExtent l="0" t="0" r="0" b="5715"/>
                <wp:wrapNone/>
                <wp:docPr id="9" name="Text Box 9"/>
                <wp:cNvGraphicFramePr/>
                <a:graphic xmlns:a="http://schemas.openxmlformats.org/drawingml/2006/main">
                  <a:graphicData uri="http://schemas.microsoft.com/office/word/2010/wordprocessingShape">
                    <wps:wsp>
                      <wps:cNvSpPr txBox="1"/>
                      <wps:spPr>
                        <a:xfrm>
                          <a:off x="0" y="0"/>
                          <a:ext cx="1510747" cy="280491"/>
                        </a:xfrm>
                        <a:prstGeom prst="rect">
                          <a:avLst/>
                        </a:prstGeom>
                        <a:noFill/>
                        <a:ln w="6350">
                          <a:noFill/>
                        </a:ln>
                      </wps:spPr>
                      <wps:txbx>
                        <w:txbxContent>
                          <w:p w14:paraId="1E919AA5" w14:textId="77777777" w:rsidR="00135AAF" w:rsidRDefault="00135AAF" w:rsidP="00135AAF">
                            <w:pPr>
                              <w:jc w:val="center"/>
                            </w:pPr>
                            <w:r w:rsidRPr="00E04AF7">
                              <w:rPr>
                                <w:b/>
                                <w:bCs/>
                              </w:rPr>
                              <w:t>Charge</w:t>
                            </w:r>
                            <w:r>
                              <w:t xml:space="preserve"> </w:t>
                            </w:r>
                            <w:r w:rsidRPr="00E04AF7">
                              <w:rPr>
                                <w:b/>
                                <w:bCs/>
                              </w:rP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46A73" id="Text Box 9" o:spid="_x0000_s1032" type="#_x0000_t202" style="position:absolute;margin-left:3.1pt;margin-top:56.3pt;width:118.95pt;height:22.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" filled="f" stroked="f" strokeweight=".5pt">
                <v:textbox>
                  <w:txbxContent>
                    <w:p w14:paraId="1E919AA5" w14:textId="77777777" w:rsidR="00135AAF" w:rsidRDefault="00135AAF" w:rsidP="00135AAF">
                      <w:pPr>
                        <w:jc w:val="center"/>
                      </w:pPr>
                      <w:r w:rsidRPr="00E04AF7">
                        <w:rPr>
                          <w:b/>
                          <w:bCs/>
                        </w:rPr>
                        <w:t>Charge</w:t>
                      </w:r>
                      <w:r>
                        <w:t xml:space="preserve"> </w:t>
                      </w:r>
                      <w:r w:rsidRPr="00E04AF7">
                        <w:rPr>
                          <w:b/>
                          <w:bCs/>
                        </w:rPr>
                        <w:t>Type</w:t>
                      </w:r>
                    </w:p>
                  </w:txbxContent>
                </v:textbox>
              </v:shape>
            </w:pict>
          </mc:Fallback>
        </mc:AlternateContent>
      </w:r>
      <w:r w:rsidR="00135AAF">
        <w:rPr>
          <w:noProof/>
        </w:rPr>
        <mc:AlternateContent>
          <mc:Choice Requires="wps">
            <w:drawing>
              <wp:anchor distT="0" distB="0" distL="114300" distR="114300" simplePos="0" relativeHeight="251658254" behindDoc="0" locked="0" layoutInCell="1" allowOverlap="1" wp14:anchorId="39018C08" wp14:editId="0B65F3C3">
                <wp:simplePos x="0" y="0"/>
                <wp:positionH relativeFrom="column">
                  <wp:posOffset>119270</wp:posOffset>
                </wp:positionH>
                <wp:positionV relativeFrom="paragraph">
                  <wp:posOffset>5718920</wp:posOffset>
                </wp:positionV>
                <wp:extent cx="1377950" cy="715618"/>
                <wp:effectExtent l="0" t="0" r="12700" b="27940"/>
                <wp:wrapNone/>
                <wp:docPr id="15" name="Text Box 15"/>
                <wp:cNvGraphicFramePr/>
                <a:graphic xmlns:a="http://schemas.openxmlformats.org/drawingml/2006/main">
                  <a:graphicData uri="http://schemas.microsoft.com/office/word/2010/wordprocessingShape">
                    <wps:wsp>
                      <wps:cNvSpPr txBox="1"/>
                      <wps:spPr>
                        <a:xfrm>
                          <a:off x="0" y="0"/>
                          <a:ext cx="1377950" cy="715618"/>
                        </a:xfrm>
                        <a:prstGeom prst="rect">
                          <a:avLst/>
                        </a:prstGeom>
                        <a:solidFill>
                          <a:schemeClr val="bg1"/>
                        </a:solidFill>
                        <a:ln w="6350">
                          <a:solidFill>
                            <a:prstClr val="black"/>
                          </a:solidFill>
                        </a:ln>
                      </wps:spPr>
                      <wps:txb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018C08" id="Text Box 15" o:spid="_x0000_s1033" type="#_x0000_t202" style="position:absolute;margin-left:9.4pt;margin-top:450.3pt;width:108.5pt;height:56.35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" fillcolor="white [3212]" strokeweight=".5pt">
                <v:textbo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v:textbox>
              </v:shape>
            </w:pict>
          </mc:Fallback>
        </mc:AlternateContent>
      </w:r>
      <w:r w:rsidR="00135AAF">
        <w:rPr>
          <w:noProof/>
        </w:rPr>
        <mc:AlternateContent>
          <mc:Choice Requires="wps">
            <w:drawing>
              <wp:anchor distT="0" distB="0" distL="114300" distR="114300" simplePos="0" relativeHeight="251658244" behindDoc="0" locked="0" layoutInCell="1" allowOverlap="1" wp14:anchorId="6145460C" wp14:editId="399D1BC4">
                <wp:simplePos x="0" y="0"/>
                <wp:positionH relativeFrom="margin">
                  <wp:posOffset>3967701</wp:posOffset>
                </wp:positionH>
                <wp:positionV relativeFrom="paragraph">
                  <wp:posOffset>582378</wp:posOffset>
                </wp:positionV>
                <wp:extent cx="1908810" cy="7548907"/>
                <wp:effectExtent l="0" t="0" r="15240" b="13970"/>
                <wp:wrapNone/>
                <wp:docPr id="5" name="Rectangle 5"/>
                <wp:cNvGraphicFramePr/>
                <a:graphic xmlns:a="http://schemas.openxmlformats.org/drawingml/2006/main">
                  <a:graphicData uri="http://schemas.microsoft.com/office/word/2010/wordprocessingShape">
                    <wps:wsp>
                      <wps:cNvSpPr/>
                      <wps:spPr>
                        <a:xfrm>
                          <a:off x="0" y="0"/>
                          <a:ext cx="1908810" cy="754890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102BC" id="Rectangle 5" o:spid="_x0000_s1026" style="position:absolute;margin-left:312.4pt;margin-top:45.85pt;width:150.3pt;height:594.4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" filled="f" strokecolor="#1f3763 [1604]" strokeweight="1pt">
                <w10:wrap anchorx="margin"/>
              </v:rect>
            </w:pict>
          </mc:Fallback>
        </mc:AlternateContent>
      </w:r>
      <w:r w:rsidR="00135AAF">
        <w:rPr>
          <w:noProof/>
        </w:rPr>
        <mc:AlternateContent>
          <mc:Choice Requires="wps">
            <w:drawing>
              <wp:anchor distT="0" distB="0" distL="114300" distR="114300" simplePos="0" relativeHeight="251658253" behindDoc="0" locked="0" layoutInCell="1" allowOverlap="1" wp14:anchorId="5B3F0D23" wp14:editId="7FC3384F">
                <wp:simplePos x="0" y="0"/>
                <wp:positionH relativeFrom="column">
                  <wp:posOffset>122830</wp:posOffset>
                </wp:positionH>
                <wp:positionV relativeFrom="paragraph">
                  <wp:posOffset>2046842</wp:posOffset>
                </wp:positionV>
                <wp:extent cx="1378424" cy="695988"/>
                <wp:effectExtent l="0" t="0" r="12700" b="27940"/>
                <wp:wrapNone/>
                <wp:docPr id="14" name="Text Box 14"/>
                <wp:cNvGraphicFramePr/>
                <a:graphic xmlns:a="http://schemas.openxmlformats.org/drawingml/2006/main">
                  <a:graphicData uri="http://schemas.microsoft.com/office/word/2010/wordprocessingShape">
                    <wps:wsp>
                      <wps:cNvSpPr txBox="1"/>
                      <wps:spPr>
                        <a:xfrm>
                          <a:off x="0" y="0"/>
                          <a:ext cx="1378424" cy="695988"/>
                        </a:xfrm>
                        <a:prstGeom prst="rect">
                          <a:avLst/>
                        </a:prstGeom>
                        <a:solidFill>
                          <a:schemeClr val="bg1"/>
                        </a:solidFill>
                        <a:ln w="6350">
                          <a:solidFill>
                            <a:prstClr val="black"/>
                          </a:solidFill>
                        </a:ln>
                      </wps:spPr>
                      <wps:txb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3F0D23" id="Text Box 14" o:spid="_x0000_s1034" type="#_x0000_t202" style="position:absolute;margin-left:9.65pt;margin-top:161.15pt;width:108.55pt;height:54.8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" fillcolor="white [3212]" strokeweight=".5pt">
                <v:textbo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v:textbox>
              </v:shape>
            </w:pict>
          </mc:Fallback>
        </mc:AlternateContent>
      </w:r>
      <w:r w:rsidR="00135AAF">
        <w:rPr>
          <w:noProof/>
        </w:rPr>
        <mc:AlternateContent>
          <mc:Choice Requires="wps">
            <w:drawing>
              <wp:anchor distT="0" distB="0" distL="114300" distR="114300" simplePos="0" relativeHeight="251658251" behindDoc="0" locked="0" layoutInCell="1" allowOverlap="1" wp14:anchorId="4C9F81C5" wp14:editId="1E4240D4">
                <wp:simplePos x="0" y="0"/>
                <wp:positionH relativeFrom="column">
                  <wp:posOffset>-245661</wp:posOffset>
                </wp:positionH>
                <wp:positionV relativeFrom="paragraph">
                  <wp:posOffset>4107654</wp:posOffset>
                </wp:positionV>
                <wp:extent cx="6346209" cy="13648"/>
                <wp:effectExtent l="0" t="0" r="35560" b="24765"/>
                <wp:wrapNone/>
                <wp:docPr id="12" name="Straight Connector 12"/>
                <wp:cNvGraphicFramePr/>
                <a:graphic xmlns:a="http://schemas.openxmlformats.org/drawingml/2006/main">
                  <a:graphicData uri="http://schemas.microsoft.com/office/word/2010/wordprocessingShape">
                    <wps:wsp>
                      <wps:cNvCnPr/>
                      <wps:spPr>
                        <a:xfrm>
                          <a:off x="0" y="0"/>
                          <a:ext cx="6346209" cy="13648"/>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29F912D5" id="Straight Connector 12" o:spid="_x0000_s1026" style="position:absolute;z-index:251658251;visibility:visible;mso-wrap-style:square;mso-wrap-distance-left:9pt;mso-wrap-distance-top:0;mso-wrap-distance-right:9pt;mso-wrap-distance-bottom:0;mso-position-horizontal:absolute;mso-position-horizontal-relative:text;mso-position-vertical:absolute;mso-position-vertical-relative:text" from="-19.35pt,323.45pt" to="480.3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" strokecolor="black [3200]" strokeweight="1pt">
                <v:stroke joinstyle="miter"/>
              </v:line>
            </w:pict>
          </mc:Fallback>
        </mc:AlternateContent>
      </w:r>
      <w:r w:rsidR="00135AAF">
        <w:rPr>
          <w:noProof/>
        </w:rPr>
        <mc:AlternateContent>
          <mc:Choice Requires="wps">
            <w:drawing>
              <wp:anchor distT="0" distB="0" distL="114300" distR="114300" simplePos="0" relativeHeight="251658250" behindDoc="0" locked="0" layoutInCell="1" allowOverlap="1" wp14:anchorId="6EBDCBD2" wp14:editId="02412A15">
                <wp:simplePos x="0" y="0"/>
                <wp:positionH relativeFrom="column">
                  <wp:posOffset>2129051</wp:posOffset>
                </wp:positionH>
                <wp:positionV relativeFrom="paragraph">
                  <wp:posOffset>723010</wp:posOffset>
                </wp:positionV>
                <wp:extent cx="1460310" cy="258748"/>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60310" cy="258748"/>
                        </a:xfrm>
                        <a:prstGeom prst="rect">
                          <a:avLst/>
                        </a:prstGeom>
                        <a:noFill/>
                        <a:ln w="6350">
                          <a:noFill/>
                        </a:ln>
                      </wps:spPr>
                      <wps:txbx>
                        <w:txbxContent>
                          <w:p w14:paraId="648EAC02" w14:textId="095ED1ED" w:rsidR="00135AAF" w:rsidRDefault="005B1191" w:rsidP="00135AAF">
                            <w:pPr>
                              <w:jc w:val="center"/>
                            </w:pPr>
                            <w:r>
                              <w:rPr>
                                <w:b/>
                                <w:bCs/>
                              </w:rPr>
                              <w:t>The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BDCBD2" id="Text Box 11" o:spid="_x0000_s1035" type="#_x0000_t202" style="position:absolute;margin-left:167.65pt;margin-top:56.95pt;width:115pt;height:20.3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" filled="f" stroked="f" strokeweight=".5pt">
                <v:textbox>
                  <w:txbxContent>
                    <w:p w14:paraId="648EAC02" w14:textId="095ED1ED" w:rsidR="00135AAF" w:rsidRDefault="005B1191" w:rsidP="00135AAF">
                      <w:pPr>
                        <w:jc w:val="center"/>
                      </w:pPr>
                      <w:r>
                        <w:rPr>
                          <w:b/>
                          <w:bCs/>
                        </w:rPr>
                        <w:t>The Company</w:t>
                      </w:r>
                    </w:p>
                  </w:txbxContent>
                </v:textbox>
              </v:shape>
            </w:pict>
          </mc:Fallback>
        </mc:AlternateContent>
      </w:r>
      <w:r w:rsidR="00135AAF">
        <w:rPr>
          <w:noProof/>
        </w:rPr>
        <mc:AlternateContent>
          <mc:Choice Requires="wps">
            <w:drawing>
              <wp:anchor distT="0" distB="0" distL="114300" distR="114300" simplePos="0" relativeHeight="251658249" behindDoc="0" locked="0" layoutInCell="1" allowOverlap="1" wp14:anchorId="18F82599" wp14:editId="02C71A62">
                <wp:simplePos x="0" y="0"/>
                <wp:positionH relativeFrom="column">
                  <wp:posOffset>4189863</wp:posOffset>
                </wp:positionH>
                <wp:positionV relativeFrom="paragraph">
                  <wp:posOffset>723009</wp:posOffset>
                </wp:positionV>
                <wp:extent cx="1501253"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1501253" cy="259080"/>
                        </a:xfrm>
                        <a:prstGeom prst="rect">
                          <a:avLst/>
                        </a:prstGeom>
                        <a:noFill/>
                        <a:ln w="6350">
                          <a:noFill/>
                        </a:ln>
                      </wps:spPr>
                      <wps:txbx>
                        <w:txbxContent>
                          <w:p w14:paraId="5069B5F9" w14:textId="77777777" w:rsidR="00135AAF" w:rsidRPr="00E04AF7" w:rsidRDefault="00135AAF" w:rsidP="00135AAF">
                            <w:pPr>
                              <w:jc w:val="center"/>
                              <w:rPr>
                                <w:b/>
                                <w:bCs/>
                              </w:rPr>
                            </w:pPr>
                            <w:r w:rsidRPr="00E04AF7">
                              <w:rPr>
                                <w:b/>
                                <w:bC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F82599" id="Text Box 10" o:spid="_x0000_s1036" type="#_x0000_t202" style="position:absolute;margin-left:329.9pt;margin-top:56.95pt;width:118.2pt;height:20.4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" filled="f" stroked="f" strokeweight=".5pt">
                <v:textbox>
                  <w:txbxContent>
                    <w:p w14:paraId="5069B5F9" w14:textId="77777777" w:rsidR="00135AAF" w:rsidRPr="00E04AF7" w:rsidRDefault="00135AAF" w:rsidP="00135AAF">
                      <w:pPr>
                        <w:jc w:val="center"/>
                        <w:rPr>
                          <w:b/>
                          <w:bCs/>
                        </w:rPr>
                      </w:pPr>
                      <w:r w:rsidRPr="00E04AF7">
                        <w:rPr>
                          <w:b/>
                          <w:bCs/>
                        </w:rPr>
                        <w:t>TO</w:t>
                      </w:r>
                    </w:p>
                  </w:txbxContent>
                </v:textbox>
              </v:shape>
            </w:pict>
          </mc:Fallback>
        </mc:AlternateContent>
      </w:r>
      <w:r w:rsidR="00135AAF">
        <w:rPr>
          <w:noProof/>
        </w:rPr>
        <mc:AlternateContent>
          <mc:Choice Requires="wps">
            <w:drawing>
              <wp:anchor distT="0" distB="0" distL="114300" distR="114300" simplePos="0" relativeHeight="251658247" behindDoc="0" locked="0" layoutInCell="1" allowOverlap="1" wp14:anchorId="2D1127D7" wp14:editId="6FA86AD0">
                <wp:simplePos x="0" y="0"/>
                <wp:positionH relativeFrom="column">
                  <wp:posOffset>4123633</wp:posOffset>
                </wp:positionH>
                <wp:positionV relativeFrom="paragraph">
                  <wp:posOffset>697970</wp:posOffset>
                </wp:positionV>
                <wp:extent cx="1624084" cy="327546"/>
                <wp:effectExtent l="0" t="0" r="14605" b="15875"/>
                <wp:wrapNone/>
                <wp:docPr id="8" name="Rectangle 8"/>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C863DB" id="Rectangle 8" o:spid="_x0000_s1026" style="position:absolute;margin-left:324.7pt;margin-top:54.95pt;width:127.9pt;height:25.8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" fillcolor="#f2f2f2 [3052]" strokecolor="#1f3763 [1604]" strokeweight="1pt"/>
            </w:pict>
          </mc:Fallback>
        </mc:AlternateContent>
      </w:r>
      <w:r w:rsidR="00135AAF">
        <w:rPr>
          <w:noProof/>
        </w:rPr>
        <mc:AlternateContent>
          <mc:Choice Requires="wps">
            <w:drawing>
              <wp:anchor distT="0" distB="0" distL="114300" distR="114300" simplePos="0" relativeHeight="251658245" behindDoc="0" locked="0" layoutInCell="1" allowOverlap="1" wp14:anchorId="4BC6F639" wp14:editId="2AE0B762">
                <wp:simplePos x="0" y="0"/>
                <wp:positionH relativeFrom="column">
                  <wp:posOffset>0</wp:posOffset>
                </wp:positionH>
                <wp:positionV relativeFrom="paragraph">
                  <wp:posOffset>695714</wp:posOffset>
                </wp:positionV>
                <wp:extent cx="1624084" cy="327546"/>
                <wp:effectExtent l="0" t="0" r="14605" b="15875"/>
                <wp:wrapNone/>
                <wp:docPr id="6" name="Rectangle 6"/>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B95315" id="Rectangle 6" o:spid="_x0000_s1026" style="position:absolute;margin-left:0;margin-top:54.8pt;width:127.9pt;height:25.8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" fillcolor="#f2f2f2 [3052]" strokecolor="#1f3763 [1604]" strokeweight="1pt"/>
            </w:pict>
          </mc:Fallback>
        </mc:AlternateContent>
      </w:r>
      <w:r w:rsidR="00135AAF">
        <w:rPr>
          <w:noProof/>
        </w:rPr>
        <mc:AlternateContent>
          <mc:Choice Requires="wps">
            <w:drawing>
              <wp:anchor distT="0" distB="0" distL="114300" distR="114300" simplePos="0" relativeHeight="251658243" behindDoc="0" locked="0" layoutInCell="1" allowOverlap="1" wp14:anchorId="09E7F9CE" wp14:editId="23670717">
                <wp:simplePos x="0" y="0"/>
                <wp:positionH relativeFrom="column">
                  <wp:posOffset>1856096</wp:posOffset>
                </wp:positionH>
                <wp:positionV relativeFrom="paragraph">
                  <wp:posOffset>586531</wp:posOffset>
                </wp:positionV>
                <wp:extent cx="1978925" cy="7533005"/>
                <wp:effectExtent l="0" t="0" r="21590" b="10795"/>
                <wp:wrapNone/>
                <wp:docPr id="4" name="Rectangle 4"/>
                <wp:cNvGraphicFramePr/>
                <a:graphic xmlns:a="http://schemas.openxmlformats.org/drawingml/2006/main">
                  <a:graphicData uri="http://schemas.microsoft.com/office/word/2010/wordprocessingShape">
                    <wps:wsp>
                      <wps:cNvSpPr/>
                      <wps:spPr>
                        <a:xfrm>
                          <a:off x="0" y="0"/>
                          <a:ext cx="1978925"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0B479B2" id="Rectangle 4" o:spid="_x0000_s1026" style="position:absolute;margin-left:146.15pt;margin-top:46.2pt;width:155.8pt;height:593.1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" filled="f" strokecolor="#1f3763 [1604]" strokeweight="1pt"/>
            </w:pict>
          </mc:Fallback>
        </mc:AlternateContent>
      </w:r>
      <w:r w:rsidR="00135AAF">
        <w:rPr>
          <w:noProof/>
        </w:rPr>
        <mc:AlternateContent>
          <mc:Choice Requires="wps">
            <w:drawing>
              <wp:anchor distT="0" distB="0" distL="114300" distR="114300" simplePos="0" relativeHeight="251658242" behindDoc="0" locked="0" layoutInCell="1" allowOverlap="1" wp14:anchorId="4287BA1F" wp14:editId="00E2480A">
                <wp:simplePos x="0" y="0"/>
                <wp:positionH relativeFrom="column">
                  <wp:posOffset>-122830</wp:posOffset>
                </wp:positionH>
                <wp:positionV relativeFrom="paragraph">
                  <wp:posOffset>586531</wp:posOffset>
                </wp:positionV>
                <wp:extent cx="1869743" cy="7533005"/>
                <wp:effectExtent l="0" t="0" r="16510" b="10795"/>
                <wp:wrapNone/>
                <wp:docPr id="3" name="Rectangle 3"/>
                <wp:cNvGraphicFramePr/>
                <a:graphic xmlns:a="http://schemas.openxmlformats.org/drawingml/2006/main">
                  <a:graphicData uri="http://schemas.microsoft.com/office/word/2010/wordprocessingShape">
                    <wps:wsp>
                      <wps:cNvSpPr/>
                      <wps:spPr>
                        <a:xfrm>
                          <a:off x="0" y="0"/>
                          <a:ext cx="1869743"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113E172" id="Rectangle 3" o:spid="_x0000_s1026" style="position:absolute;margin-left:-9.65pt;margin-top:46.2pt;width:147.2pt;height:593.1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" filled="f" strokecolor="#1f3763 [1604]" strokeweight="1pt"/>
            </w:pict>
          </mc:Fallback>
        </mc:AlternateContent>
      </w:r>
      <w:r w:rsidR="00135AAF">
        <w:t>S</w:t>
      </w:r>
    </w:p>
    <w:p w14:paraId="04CDEDC7" w14:textId="1DFC5B27" w:rsidR="0089223C" w:rsidRDefault="0089223C">
      <w:pPr>
        <w:pStyle w:val="Heading2"/>
        <w:numPr>
          <w:ilvl w:val="0"/>
          <w:numId w:val="0"/>
        </w:numPr>
      </w:pPr>
    </w:p>
    <w:p w14:paraId="04CDEDC8" w14:textId="5578EFD0" w:rsidR="0089223C" w:rsidRDefault="008579F2" w:rsidP="008579F2">
      <w:pPr>
        <w:pStyle w:val="Heading2"/>
        <w:numPr>
          <w:ilvl w:val="0"/>
          <w:numId w:val="0"/>
        </w:numPr>
        <w:ind w:left="-426"/>
        <w:rPr>
          <w:sz w:val="28"/>
        </w:rPr>
      </w:pPr>
      <w:r>
        <w:rPr>
          <w:noProof/>
        </w:rPr>
        <mc:AlternateContent>
          <mc:Choice Requires="wps">
            <w:drawing>
              <wp:anchor distT="0" distB="0" distL="114300" distR="114300" simplePos="0" relativeHeight="251658269" behindDoc="0" locked="0" layoutInCell="1" allowOverlap="1" wp14:anchorId="72A563B5" wp14:editId="3A8A14DF">
                <wp:simplePos x="0" y="0"/>
                <wp:positionH relativeFrom="column">
                  <wp:posOffset>3575649</wp:posOffset>
                </wp:positionH>
                <wp:positionV relativeFrom="paragraph">
                  <wp:posOffset>5757773</wp:posOffset>
                </wp:positionV>
                <wp:extent cx="623834" cy="414068"/>
                <wp:effectExtent l="38100" t="0" r="24130" b="62230"/>
                <wp:wrapNone/>
                <wp:docPr id="38" name="Straight Arrow Connector 38"/>
                <wp:cNvGraphicFramePr/>
                <a:graphic xmlns:a="http://schemas.openxmlformats.org/drawingml/2006/main">
                  <a:graphicData uri="http://schemas.microsoft.com/office/word/2010/wordprocessingShape">
                    <wps:wsp>
                      <wps:cNvCnPr/>
                      <wps:spPr>
                        <a:xfrm flipH="1">
                          <a:off x="0" y="0"/>
                          <a:ext cx="623834" cy="4140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B8C22E" id="Straight Arrow Connector 38" o:spid="_x0000_s1026" type="#_x0000_t32" style="position:absolute;margin-left:281.55pt;margin-top:453.35pt;width:49.1pt;height:32.6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" strokecolor="black [3213]" strokeweight=".5pt">
                <v:stroke endarrow="block" joinstyle="miter"/>
              </v:shape>
            </w:pict>
          </mc:Fallback>
        </mc:AlternateContent>
      </w:r>
      <w:r>
        <w:rPr>
          <w:noProof/>
        </w:rPr>
        <mc:AlternateContent>
          <mc:Choice Requires="wps">
            <w:drawing>
              <wp:anchor distT="0" distB="0" distL="114300" distR="114300" simplePos="0" relativeHeight="251658270" behindDoc="0" locked="0" layoutInCell="1" allowOverlap="1" wp14:anchorId="75001A4E" wp14:editId="19804C2A">
                <wp:simplePos x="0" y="0"/>
                <wp:positionH relativeFrom="column">
                  <wp:posOffset>3567023</wp:posOffset>
                </wp:positionH>
                <wp:positionV relativeFrom="paragraph">
                  <wp:posOffset>6197720</wp:posOffset>
                </wp:positionV>
                <wp:extent cx="629333" cy="319177"/>
                <wp:effectExtent l="0" t="0" r="75565" b="62230"/>
                <wp:wrapNone/>
                <wp:docPr id="39" name="Straight Arrow Connector 39"/>
                <wp:cNvGraphicFramePr/>
                <a:graphic xmlns:a="http://schemas.openxmlformats.org/drawingml/2006/main">
                  <a:graphicData uri="http://schemas.microsoft.com/office/word/2010/wordprocessingShape">
                    <wps:wsp>
                      <wps:cNvCnPr/>
                      <wps:spPr>
                        <a:xfrm>
                          <a:off x="0" y="0"/>
                          <a:ext cx="629333" cy="3191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8EB004" id="Straight Arrow Connector 39" o:spid="_x0000_s1026" type="#_x0000_t32" style="position:absolute;margin-left:280.85pt;margin-top:488pt;width:49.55pt;height:25.1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" strokecolor="black [3213]" strokeweight=".5pt">
                <v:stroke endarrow="block" joinstyle="miter"/>
              </v:shape>
            </w:pict>
          </mc:Fallback>
        </mc:AlternateContent>
      </w:r>
      <w:r>
        <w:rPr>
          <w:noProof/>
        </w:rPr>
        <mc:AlternateContent>
          <mc:Choice Requires="wps">
            <w:drawing>
              <wp:anchor distT="0" distB="0" distL="114300" distR="114300" simplePos="0" relativeHeight="251658265" behindDoc="0" locked="0" layoutInCell="1" allowOverlap="1" wp14:anchorId="386DB3E8" wp14:editId="53B92215">
                <wp:simplePos x="0" y="0"/>
                <wp:positionH relativeFrom="margin">
                  <wp:posOffset>2135038</wp:posOffset>
                </wp:positionH>
                <wp:positionV relativeFrom="paragraph">
                  <wp:posOffset>5982059</wp:posOffset>
                </wp:positionV>
                <wp:extent cx="1430655" cy="396816"/>
                <wp:effectExtent l="0" t="0" r="17145" b="22860"/>
                <wp:wrapNone/>
                <wp:docPr id="34" name="Text Box 34"/>
                <wp:cNvGraphicFramePr/>
                <a:graphic xmlns:a="http://schemas.openxmlformats.org/drawingml/2006/main">
                  <a:graphicData uri="http://schemas.microsoft.com/office/word/2010/wordprocessingShape">
                    <wps:wsp>
                      <wps:cNvSpPr txBox="1"/>
                      <wps:spPr>
                        <a:xfrm>
                          <a:off x="0" y="0"/>
                          <a:ext cx="1430655" cy="396816"/>
                        </a:xfrm>
                        <a:prstGeom prst="rect">
                          <a:avLst/>
                        </a:prstGeom>
                        <a:solidFill>
                          <a:schemeClr val="accent1">
                            <a:lumMod val="20000"/>
                            <a:lumOff val="80000"/>
                          </a:schemeClr>
                        </a:solidFill>
                        <a:ln w="6350">
                          <a:solidFill>
                            <a:schemeClr val="tx1"/>
                          </a:solidFill>
                        </a:ln>
                      </wps:spPr>
                      <wps:txbx>
                        <w:txbxContent>
                          <w:p w14:paraId="0B2F3B39"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DB3E8" id="Text Box 34" o:spid="_x0000_s1037" type="#_x0000_t202" style="position:absolute;left:0;text-align:left;margin-left:168.1pt;margin-top:471.05pt;width:112.65pt;height:31.2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" fillcolor="#d9e2f3 [660]" strokecolor="black [3213]" strokeweight=".5pt">
                <v:textbox>
                  <w:txbxContent>
                    <w:p w14:paraId="0B2F3B39" w14:textId="77777777" w:rsidR="00135AAF" w:rsidRPr="00E64ADA" w:rsidRDefault="00135AAF" w:rsidP="00135AAF">
                      <w:pPr>
                        <w:jc w:val="center"/>
                      </w:pPr>
                      <w:r>
                        <w:t>Pay monthly TO invoice</w:t>
                      </w:r>
                    </w:p>
                  </w:txbxContent>
                </v:textbox>
                <w10:wrap anchorx="margin"/>
              </v:shape>
            </w:pict>
          </mc:Fallback>
        </mc:AlternateContent>
      </w:r>
      <w:r>
        <w:rPr>
          <w:noProof/>
        </w:rPr>
        <mc:AlternateContent>
          <mc:Choice Requires="wps">
            <w:drawing>
              <wp:anchor distT="0" distB="0" distL="114300" distR="114300" simplePos="0" relativeHeight="251658261" behindDoc="0" locked="0" layoutInCell="1" allowOverlap="1" wp14:anchorId="0AC5A641" wp14:editId="1A32CA6C">
                <wp:simplePos x="0" y="0"/>
                <wp:positionH relativeFrom="column">
                  <wp:posOffset>3584276</wp:posOffset>
                </wp:positionH>
                <wp:positionV relativeFrom="paragraph">
                  <wp:posOffset>2177810</wp:posOffset>
                </wp:positionV>
                <wp:extent cx="577156" cy="319178"/>
                <wp:effectExtent l="0" t="0" r="71120" b="62230"/>
                <wp:wrapNone/>
                <wp:docPr id="30" name="Straight Arrow Connector 30"/>
                <wp:cNvGraphicFramePr/>
                <a:graphic xmlns:a="http://schemas.openxmlformats.org/drawingml/2006/main">
                  <a:graphicData uri="http://schemas.microsoft.com/office/word/2010/wordprocessingShape">
                    <wps:wsp>
                      <wps:cNvCnPr/>
                      <wps:spPr>
                        <a:xfrm>
                          <a:off x="0" y="0"/>
                          <a:ext cx="577156" cy="3191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07CC8D" id="Straight Arrow Connector 30" o:spid="_x0000_s1026" type="#_x0000_t32" style="position:absolute;margin-left:282.25pt;margin-top:171.5pt;width:45.45pt;height:25.1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" strokecolor="black [3213]" strokeweight=".5pt">
                <v:stroke endarrow="block" joinstyle="miter"/>
              </v:shape>
            </w:pict>
          </mc:Fallback>
        </mc:AlternateContent>
      </w:r>
      <w:r>
        <w:rPr>
          <w:noProof/>
        </w:rPr>
        <mc:AlternateContent>
          <mc:Choice Requires="wps">
            <w:drawing>
              <wp:anchor distT="0" distB="0" distL="114300" distR="114300" simplePos="0" relativeHeight="251658260" behindDoc="0" locked="0" layoutInCell="1" allowOverlap="1" wp14:anchorId="6F141939" wp14:editId="7A7C2048">
                <wp:simplePos x="0" y="0"/>
                <wp:positionH relativeFrom="column">
                  <wp:posOffset>3584274</wp:posOffset>
                </wp:positionH>
                <wp:positionV relativeFrom="paragraph">
                  <wp:posOffset>1806875</wp:posOffset>
                </wp:positionV>
                <wp:extent cx="556728" cy="345056"/>
                <wp:effectExtent l="38100" t="0" r="15240" b="55245"/>
                <wp:wrapNone/>
                <wp:docPr id="29" name="Straight Arrow Connector 29"/>
                <wp:cNvGraphicFramePr/>
                <a:graphic xmlns:a="http://schemas.openxmlformats.org/drawingml/2006/main">
                  <a:graphicData uri="http://schemas.microsoft.com/office/word/2010/wordprocessingShape">
                    <wps:wsp>
                      <wps:cNvCnPr/>
                      <wps:spPr>
                        <a:xfrm flipH="1">
                          <a:off x="0" y="0"/>
                          <a:ext cx="556728" cy="3450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499CC8" id="Straight Arrow Connector 29" o:spid="_x0000_s1026" type="#_x0000_t32" style="position:absolute;margin-left:282.25pt;margin-top:142.25pt;width:43.85pt;height:27.15pt;flip:x;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46" behindDoc="0" locked="0" layoutInCell="1" allowOverlap="1" wp14:anchorId="2B4BC3C5" wp14:editId="149D05C0">
                <wp:simplePos x="0" y="0"/>
                <wp:positionH relativeFrom="margin">
                  <wp:posOffset>2042292</wp:posOffset>
                </wp:positionH>
                <wp:positionV relativeFrom="paragraph">
                  <wp:posOffset>138693</wp:posOffset>
                </wp:positionV>
                <wp:extent cx="1624084" cy="327546"/>
                <wp:effectExtent l="0" t="0" r="14605" b="15875"/>
                <wp:wrapNone/>
                <wp:docPr id="7" name="Rectangle 7"/>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68A4F4" id="Rectangle 7" o:spid="_x0000_s1026" style="position:absolute;margin-left:160.8pt;margin-top:10.9pt;width:127.9pt;height:25.8pt;z-index:25165824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" fillcolor="#f2f2f2 [3052]" strokecolor="#1f3763 [1604]" strokeweight="1pt">
                <w10:wrap anchorx="margin"/>
              </v:rect>
            </w:pict>
          </mc:Fallback>
        </mc:AlternateContent>
      </w:r>
      <w:r w:rsidR="00135AAF">
        <w:rPr>
          <w:noProof/>
        </w:rPr>
        <mc:AlternateContent>
          <mc:Choice Requires="wps">
            <w:drawing>
              <wp:anchor distT="0" distB="0" distL="114300" distR="114300" simplePos="0" relativeHeight="251658259" behindDoc="0" locked="0" layoutInCell="1" allowOverlap="1" wp14:anchorId="56151DE9" wp14:editId="08008D3F">
                <wp:simplePos x="0" y="0"/>
                <wp:positionH relativeFrom="column">
                  <wp:posOffset>3621931</wp:posOffset>
                </wp:positionH>
                <wp:positionV relativeFrom="paragraph">
                  <wp:posOffset>1496324</wp:posOffset>
                </wp:positionV>
                <wp:extent cx="512469" cy="287858"/>
                <wp:effectExtent l="0" t="0" r="78105" b="55245"/>
                <wp:wrapNone/>
                <wp:docPr id="28" name="Straight Arrow Connector 28"/>
                <wp:cNvGraphicFramePr/>
                <a:graphic xmlns:a="http://schemas.openxmlformats.org/drawingml/2006/main">
                  <a:graphicData uri="http://schemas.microsoft.com/office/word/2010/wordprocessingShape">
                    <wps:wsp>
                      <wps:cNvCnPr/>
                      <wps:spPr>
                        <a:xfrm>
                          <a:off x="0" y="0"/>
                          <a:ext cx="512469" cy="28785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186063" id="Straight Arrow Connector 28" o:spid="_x0000_s1026" type="#_x0000_t32" style="position:absolute;margin-left:285.2pt;margin-top:117.8pt;width:40.35pt;height:22.6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55" behindDoc="0" locked="0" layoutInCell="1" allowOverlap="1" wp14:anchorId="4F49A808" wp14:editId="314DE7C3">
                <wp:simplePos x="0" y="0"/>
                <wp:positionH relativeFrom="margin">
                  <wp:posOffset>2040147</wp:posOffset>
                </wp:positionH>
                <wp:positionV relativeFrom="paragraph">
                  <wp:posOffset>1211652</wp:posOffset>
                </wp:positionV>
                <wp:extent cx="1581785" cy="543464"/>
                <wp:effectExtent l="0" t="0" r="18415" b="28575"/>
                <wp:wrapNone/>
                <wp:docPr id="19" name="Text Box 19"/>
                <wp:cNvGraphicFramePr/>
                <a:graphic xmlns:a="http://schemas.openxmlformats.org/drawingml/2006/main">
                  <a:graphicData uri="http://schemas.microsoft.com/office/word/2010/wordprocessingShape">
                    <wps:wsp>
                      <wps:cNvSpPr txBox="1"/>
                      <wps:spPr>
                        <a:xfrm>
                          <a:off x="0" y="0"/>
                          <a:ext cx="1581785" cy="543464"/>
                        </a:xfrm>
                        <a:prstGeom prst="rect">
                          <a:avLst/>
                        </a:prstGeom>
                        <a:solidFill>
                          <a:schemeClr val="accent1">
                            <a:lumMod val="20000"/>
                            <a:lumOff val="80000"/>
                          </a:schemeClr>
                        </a:solidFill>
                        <a:ln w="6350">
                          <a:solidFill>
                            <a:schemeClr val="tx1"/>
                          </a:solidFill>
                        </a:ln>
                      </wps:spPr>
                      <wps:txbx>
                        <w:txbxContent>
                          <w:p w14:paraId="2C3F9706" w14:textId="77777777" w:rsidR="00135AAF" w:rsidRPr="00E64ADA" w:rsidRDefault="00135AAF" w:rsidP="00135AAF">
                            <w:pPr>
                              <w:jc w:val="center"/>
                            </w:pPr>
                            <w:r>
                              <w:t>Calculate monthly payment due &amp; inform 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A808" id="Text Box 19" o:spid="_x0000_s1038" type="#_x0000_t202" style="position:absolute;left:0;text-align:left;margin-left:160.65pt;margin-top:95.4pt;width:124.55pt;height:42.8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" fillcolor="#d9e2f3 [660]" strokecolor="black [3213]" strokeweight=".5pt">
                <v:textbox>
                  <w:txbxContent>
                    <w:p w14:paraId="2C3F9706" w14:textId="77777777" w:rsidR="00135AAF" w:rsidRPr="00E64ADA" w:rsidRDefault="00135AAF" w:rsidP="00135AAF">
                      <w:pPr>
                        <w:jc w:val="center"/>
                      </w:pPr>
                      <w:r>
                        <w:t>Calculate monthly payment due &amp; inform TO</w:t>
                      </w:r>
                    </w:p>
                  </w:txbxContent>
                </v:textbox>
                <w10:wrap anchorx="margin"/>
              </v:shape>
            </w:pict>
          </mc:Fallback>
        </mc:AlternateContent>
      </w:r>
      <w:r w:rsidR="00135AAF">
        <w:rPr>
          <w:noProof/>
        </w:rPr>
        <mc:AlternateContent>
          <mc:Choice Requires="wps">
            <w:drawing>
              <wp:anchor distT="0" distB="0" distL="114300" distR="114300" simplePos="0" relativeHeight="251658257" behindDoc="0" locked="0" layoutInCell="1" allowOverlap="1" wp14:anchorId="4B9CAC5E" wp14:editId="5D0F02E4">
                <wp:simplePos x="0" y="0"/>
                <wp:positionH relativeFrom="margin">
                  <wp:posOffset>2117785</wp:posOffset>
                </wp:positionH>
                <wp:positionV relativeFrom="paragraph">
                  <wp:posOffset>1944897</wp:posOffset>
                </wp:positionV>
                <wp:extent cx="1430655" cy="405442"/>
                <wp:effectExtent l="0" t="0" r="17145" b="13970"/>
                <wp:wrapNone/>
                <wp:docPr id="23" name="Text Box 23"/>
                <wp:cNvGraphicFramePr/>
                <a:graphic xmlns:a="http://schemas.openxmlformats.org/drawingml/2006/main">
                  <a:graphicData uri="http://schemas.microsoft.com/office/word/2010/wordprocessingShape">
                    <wps:wsp>
                      <wps:cNvSpPr txBox="1"/>
                      <wps:spPr>
                        <a:xfrm>
                          <a:off x="0" y="0"/>
                          <a:ext cx="1430655" cy="405442"/>
                        </a:xfrm>
                        <a:prstGeom prst="rect">
                          <a:avLst/>
                        </a:prstGeom>
                        <a:solidFill>
                          <a:schemeClr val="accent1">
                            <a:lumMod val="20000"/>
                            <a:lumOff val="80000"/>
                          </a:schemeClr>
                        </a:solidFill>
                        <a:ln w="6350">
                          <a:solidFill>
                            <a:schemeClr val="tx1"/>
                          </a:solidFill>
                        </a:ln>
                      </wps:spPr>
                      <wps:txbx>
                        <w:txbxContent>
                          <w:p w14:paraId="0F398212"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CAC5E" id="Text Box 23" o:spid="_x0000_s1039" type="#_x0000_t202" style="position:absolute;left:0;text-align:left;margin-left:166.75pt;margin-top:153.15pt;width:112.65pt;height:31.9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" fillcolor="#d9e2f3 [660]" strokecolor="black [3213]" strokeweight=".5pt">
                <v:textbox>
                  <w:txbxContent>
                    <w:p w14:paraId="0F398212" w14:textId="77777777" w:rsidR="00135AAF" w:rsidRPr="00E64ADA" w:rsidRDefault="00135AAF" w:rsidP="00135AAF">
                      <w:pPr>
                        <w:jc w:val="center"/>
                      </w:pPr>
                      <w:r>
                        <w:t>Pay monthly TO invoice</w:t>
                      </w:r>
                    </w:p>
                  </w:txbxContent>
                </v:textbox>
                <w10:wrap anchorx="margin"/>
              </v:shape>
            </w:pict>
          </mc:Fallback>
        </mc:AlternateContent>
      </w:r>
      <w:r w:rsidR="00135AAF">
        <w:rPr>
          <w:noProof/>
        </w:rPr>
        <mc:AlternateContent>
          <mc:Choice Requires="wps">
            <w:drawing>
              <wp:anchor distT="0" distB="0" distL="114300" distR="114300" simplePos="0" relativeHeight="251658262" behindDoc="0" locked="0" layoutInCell="1" allowOverlap="1" wp14:anchorId="617BFA1B" wp14:editId="033F310B">
                <wp:simplePos x="0" y="0"/>
                <wp:positionH relativeFrom="margin">
                  <wp:posOffset>4162245</wp:posOffset>
                </wp:positionH>
                <wp:positionV relativeFrom="paragraph">
                  <wp:posOffset>4334414</wp:posOffset>
                </wp:positionV>
                <wp:extent cx="1550035" cy="1035170"/>
                <wp:effectExtent l="0" t="0" r="12065" b="12700"/>
                <wp:wrapNone/>
                <wp:docPr id="31" name="Text Box 31"/>
                <wp:cNvGraphicFramePr/>
                <a:graphic xmlns:a="http://schemas.openxmlformats.org/drawingml/2006/main">
                  <a:graphicData uri="http://schemas.microsoft.com/office/word/2010/wordprocessingShape">
                    <wps:wsp>
                      <wps:cNvSpPr txBox="1"/>
                      <wps:spPr>
                        <a:xfrm>
                          <a:off x="0" y="0"/>
                          <a:ext cx="1550035" cy="1035170"/>
                        </a:xfrm>
                        <a:prstGeom prst="rect">
                          <a:avLst/>
                        </a:prstGeom>
                        <a:solidFill>
                          <a:schemeClr val="accent4">
                            <a:lumMod val="20000"/>
                            <a:lumOff val="80000"/>
                          </a:schemeClr>
                        </a:solidFill>
                        <a:ln w="6350">
                          <a:solidFill>
                            <a:schemeClr val="tx1"/>
                          </a:solidFill>
                        </a:ln>
                      </wps:spPr>
                      <wps:txb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BFA1B" id="Text Box 31" o:spid="_x0000_s1040" type="#_x0000_t202" style="position:absolute;left:0;text-align:left;margin-left:327.75pt;margin-top:341.3pt;width:122.05pt;height:81.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" fillcolor="#fff2cc [663]" strokecolor="black [3213]" strokeweight=".5pt">
                <v:textbo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v:textbox>
                <w10:wrap anchorx="margin"/>
              </v:shape>
            </w:pict>
          </mc:Fallback>
        </mc:AlternateContent>
      </w:r>
      <w:r w:rsidR="00200818">
        <w:br w:type="page"/>
      </w:r>
      <w:r>
        <w:rPr>
          <w:color w:val="2B579A"/>
          <w:shd w:val="clear" w:color="auto" w:fill="E6E6E6"/>
        </w:rPr>
        <w:object w:dxaOrig="8310" w:dyaOrig="12160" w14:anchorId="04CDE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723pt" o:ole="">
            <v:imagedata r:id="rId11" o:title=""/>
          </v:shape>
          <o:OLEObject Type="Embed" ProgID="Visio.Drawing.11" ShapeID="_x0000_i1025" DrawAspect="Content" ObjectID="_1798445801" r:id="rId12"/>
        </w:object>
      </w:r>
      <w:r w:rsidR="00200818">
        <w:br w:type="page"/>
      </w:r>
      <w:r w:rsidR="00200818">
        <w:rPr>
          <w:sz w:val="28"/>
        </w:rPr>
        <w:lastRenderedPageBreak/>
        <w:t>Appendix B: Abbreviations &amp; Definitions</w:t>
      </w:r>
    </w:p>
    <w:p w14:paraId="04CDEDC9" w14:textId="77777777" w:rsidR="0089223C" w:rsidRDefault="0089223C">
      <w:pPr>
        <w:pStyle w:val="Heading2"/>
        <w:numPr>
          <w:ilvl w:val="0"/>
          <w:numId w:val="0"/>
        </w:numPr>
        <w:spacing w:before="0" w:after="0"/>
      </w:pPr>
    </w:p>
    <w:p w14:paraId="04CDEDCA" w14:textId="77777777" w:rsidR="0089223C" w:rsidRDefault="00200818">
      <w:pPr>
        <w:pStyle w:val="Heading2"/>
        <w:numPr>
          <w:ilvl w:val="0"/>
          <w:numId w:val="0"/>
        </w:numPr>
        <w:spacing w:before="0" w:after="0"/>
      </w:pPr>
      <w:r>
        <w:t>Abbreviations</w:t>
      </w:r>
    </w:p>
    <w:p w14:paraId="04CDEDCB" w14:textId="77777777" w:rsidR="0089223C" w:rsidRDefault="0089223C">
      <w:pPr>
        <w:pStyle w:val="Heading3"/>
        <w:numPr>
          <w:ilvl w:val="0"/>
          <w:numId w:val="0"/>
        </w:numPr>
        <w:spacing w:before="0" w:after="0"/>
      </w:pPr>
    </w:p>
    <w:p w14:paraId="04CDEDCC" w14:textId="5744B503" w:rsidR="0089223C" w:rsidRDefault="00200818">
      <w:pPr>
        <w:pStyle w:val="Header"/>
        <w:tabs>
          <w:tab w:val="clear" w:pos="4153"/>
          <w:tab w:val="clear" w:pos="8306"/>
        </w:tabs>
        <w:spacing w:after="0"/>
      </w:pPr>
      <w:r>
        <w:t>BACS</w:t>
      </w:r>
      <w:r>
        <w:tab/>
      </w:r>
      <w:r w:rsidR="00637B19">
        <w:t xml:space="preserve"> </w:t>
      </w:r>
      <w:r>
        <w:t>Banker’s Automated Clearance System</w:t>
      </w:r>
    </w:p>
    <w:p w14:paraId="04CDEDCD" w14:textId="76594B9F" w:rsidR="0089223C" w:rsidRDefault="00200818" w:rsidP="0089223C">
      <w:pPr>
        <w:pStyle w:val="Header"/>
        <w:tabs>
          <w:tab w:val="clear" w:pos="4153"/>
          <w:tab w:val="clear" w:pos="8306"/>
        </w:tabs>
        <w:spacing w:after="0"/>
      </w:pPr>
      <w:r>
        <w:t>CHAPS</w:t>
      </w:r>
      <w:r w:rsidR="00637B19">
        <w:t xml:space="preserve"> </w:t>
      </w:r>
      <w:r>
        <w:t>Clearing House Automated Payment System</w:t>
      </w:r>
    </w:p>
    <w:p w14:paraId="04CDEDCF" w14:textId="1051FE2C" w:rsidR="0089223C" w:rsidRDefault="00200818">
      <w:pPr>
        <w:spacing w:after="0"/>
      </w:pPr>
      <w:r>
        <w:t xml:space="preserve">OFTO </w:t>
      </w:r>
      <w:r w:rsidR="00637B19">
        <w:t xml:space="preserve">   </w:t>
      </w:r>
      <w:r>
        <w:t>Offshore Transmission Owner</w:t>
      </w:r>
      <w:r w:rsidR="00502DEB">
        <w:t xml:space="preserve"> </w:t>
      </w:r>
      <w:r>
        <w:t>SHET</w:t>
      </w:r>
      <w:r>
        <w:tab/>
      </w:r>
      <w:r w:rsidR="00637B19">
        <w:t xml:space="preserve"> </w:t>
      </w:r>
      <w:r>
        <w:t>Scottish Hydro-Electric Transmission Limited</w:t>
      </w:r>
    </w:p>
    <w:p w14:paraId="04CDEDD0" w14:textId="47B6A4AB" w:rsidR="0089223C" w:rsidRDefault="00200818">
      <w:pPr>
        <w:spacing w:after="0"/>
      </w:pPr>
      <w:proofErr w:type="gramStart"/>
      <w:r>
        <w:t>SO</w:t>
      </w:r>
      <w:proofErr w:type="gramEnd"/>
      <w:r>
        <w:tab/>
      </w:r>
      <w:r w:rsidR="00637B19">
        <w:t xml:space="preserve"> </w:t>
      </w:r>
      <w:r>
        <w:t>System Operator</w:t>
      </w:r>
    </w:p>
    <w:p w14:paraId="04CDEDD1" w14:textId="326D0FA0" w:rsidR="0089223C" w:rsidRDefault="00200818">
      <w:pPr>
        <w:spacing w:after="0"/>
      </w:pPr>
      <w:r>
        <w:t>SPT</w:t>
      </w:r>
      <w:r>
        <w:tab/>
      </w:r>
      <w:r w:rsidR="00637B19">
        <w:t xml:space="preserve"> </w:t>
      </w:r>
      <w:r>
        <w:t>SP Transmission Limited</w:t>
      </w:r>
    </w:p>
    <w:p w14:paraId="04CDEDD2" w14:textId="14F4BBCD" w:rsidR="0089223C" w:rsidRDefault="00200818">
      <w:pPr>
        <w:spacing w:after="0"/>
      </w:pPr>
      <w:r>
        <w:t>STC</w:t>
      </w:r>
      <w:r>
        <w:tab/>
      </w:r>
      <w:r w:rsidR="00637B19">
        <w:t xml:space="preserve"> </w:t>
      </w:r>
      <w:r>
        <w:t>SO-TO Code</w:t>
      </w:r>
    </w:p>
    <w:p w14:paraId="04CDEDD3" w14:textId="409323A0" w:rsidR="0089223C" w:rsidRDefault="00200818">
      <w:pPr>
        <w:spacing w:after="0"/>
      </w:pPr>
      <w:r>
        <w:t>TNUoS</w:t>
      </w:r>
      <w:r>
        <w:tab/>
      </w:r>
      <w:r w:rsidR="00637B19">
        <w:t xml:space="preserve"> </w:t>
      </w:r>
      <w:r>
        <w:t>Transmission Network Use of System</w:t>
      </w:r>
    </w:p>
    <w:p w14:paraId="04CDEDD4" w14:textId="152E0186" w:rsidR="0089223C" w:rsidRDefault="00200818">
      <w:pPr>
        <w:spacing w:after="0"/>
      </w:pPr>
      <w:r>
        <w:t>TO</w:t>
      </w:r>
      <w:r>
        <w:tab/>
      </w:r>
      <w:r w:rsidR="00637B19">
        <w:t xml:space="preserve"> </w:t>
      </w:r>
      <w:r>
        <w:t>Transmission Owner or Offshore Transmission Owner</w:t>
      </w:r>
    </w:p>
    <w:p w14:paraId="04CDEDD5" w14:textId="77777777" w:rsidR="0089223C" w:rsidRDefault="0089223C" w:rsidP="0089223C">
      <w:pPr>
        <w:spacing w:after="0"/>
      </w:pPr>
    </w:p>
    <w:p w14:paraId="04CDEDD6" w14:textId="77777777" w:rsidR="0089223C" w:rsidRDefault="0089223C">
      <w:pPr>
        <w:rPr>
          <w:b/>
          <w:bCs/>
          <w:i/>
          <w:iCs/>
        </w:rPr>
      </w:pPr>
    </w:p>
    <w:p w14:paraId="04CDEDD7" w14:textId="77777777" w:rsidR="0089223C" w:rsidRDefault="00200818">
      <w:pPr>
        <w:rPr>
          <w:sz w:val="24"/>
        </w:rPr>
      </w:pPr>
      <w:r>
        <w:rPr>
          <w:b/>
          <w:bCs/>
          <w:i/>
          <w:iCs/>
          <w:sz w:val="24"/>
        </w:rPr>
        <w:t>Definitions</w:t>
      </w:r>
      <w:r>
        <w:rPr>
          <w:sz w:val="24"/>
        </w:rPr>
        <w:t xml:space="preserve"> </w:t>
      </w:r>
    </w:p>
    <w:p w14:paraId="04CDEDD8" w14:textId="77777777" w:rsidR="0089223C" w:rsidRDefault="0089223C">
      <w:pPr>
        <w:spacing w:after="0"/>
      </w:pPr>
    </w:p>
    <w:p w14:paraId="04CDEDD9" w14:textId="77777777" w:rsidR="0089223C" w:rsidRDefault="00200818">
      <w:pPr>
        <w:pStyle w:val="CommentSubject"/>
        <w:spacing w:after="0"/>
        <w:rPr>
          <w:bCs w:val="0"/>
        </w:rPr>
      </w:pPr>
      <w:r>
        <w:rPr>
          <w:bCs w:val="0"/>
        </w:rPr>
        <w:t>STC definitions used:</w:t>
      </w:r>
    </w:p>
    <w:p w14:paraId="04CDEDDA" w14:textId="77777777" w:rsidR="0089223C" w:rsidRDefault="00200818">
      <w:pPr>
        <w:spacing w:after="0"/>
      </w:pPr>
      <w:r>
        <w:t>Asset Transfer (OFTO Amended Standard Condition E12 - A1)</w:t>
      </w:r>
    </w:p>
    <w:p w14:paraId="04CDEDDB" w14:textId="77777777" w:rsidR="0089223C" w:rsidRDefault="00200818">
      <w:pPr>
        <w:spacing w:after="0"/>
      </w:pPr>
      <w:r>
        <w:t>Business Day</w:t>
      </w:r>
    </w:p>
    <w:p w14:paraId="04CDEDDC" w14:textId="77777777" w:rsidR="0089223C" w:rsidRDefault="00200818">
      <w:pPr>
        <w:spacing w:after="0"/>
      </w:pPr>
      <w:r>
        <w:t>Connection</w:t>
      </w:r>
    </w:p>
    <w:p w14:paraId="04CDEDDE" w14:textId="67DE3149" w:rsidR="0089223C" w:rsidRDefault="005B1191">
      <w:pPr>
        <w:spacing w:after="0"/>
      </w:pPr>
      <w:r>
        <w:t>The Company</w:t>
      </w:r>
    </w:p>
    <w:p w14:paraId="04CDEDDF" w14:textId="77777777" w:rsidR="0089223C" w:rsidRDefault="00200818">
      <w:pPr>
        <w:spacing w:after="0"/>
      </w:pPr>
      <w:r>
        <w:t>NGET</w:t>
      </w:r>
    </w:p>
    <w:p w14:paraId="04CDEDE0" w14:textId="77777777" w:rsidR="0089223C" w:rsidRDefault="00200818" w:rsidP="0089223C">
      <w:pPr>
        <w:spacing w:after="0"/>
      </w:pPr>
      <w:r>
        <w:t>Onshore Transmission Owner</w:t>
      </w:r>
    </w:p>
    <w:p w14:paraId="04CDEDE1" w14:textId="77777777" w:rsidR="0089223C" w:rsidRDefault="00200818">
      <w:pPr>
        <w:spacing w:after="0"/>
      </w:pPr>
      <w:r>
        <w:t>Other Charges (Schedule Ten)</w:t>
      </w:r>
    </w:p>
    <w:p w14:paraId="04CDEDE2" w14:textId="77777777" w:rsidR="0089223C" w:rsidRDefault="00200818">
      <w:pPr>
        <w:spacing w:after="0"/>
      </w:pPr>
      <w:r>
        <w:t>TO General System Charges (Schedule Ten)</w:t>
      </w:r>
    </w:p>
    <w:p w14:paraId="04CDEDE3" w14:textId="77777777" w:rsidR="0089223C" w:rsidRPr="0088428C" w:rsidRDefault="00200818">
      <w:pPr>
        <w:spacing w:after="0"/>
      </w:pPr>
      <w:r>
        <w:t>TO Site-Specific Charges (Schedule Ten)</w:t>
      </w:r>
    </w:p>
    <w:p w14:paraId="04CDEDE4" w14:textId="77777777" w:rsidR="0089223C" w:rsidRDefault="0089223C">
      <w:pPr>
        <w:spacing w:after="0"/>
      </w:pPr>
    </w:p>
    <w:p w14:paraId="04CDEDE5" w14:textId="77777777" w:rsidR="0089223C" w:rsidRDefault="0089223C">
      <w:pPr>
        <w:pStyle w:val="Left15"/>
      </w:pPr>
    </w:p>
    <w:sectPr w:rsidR="0089223C" w:rsidSect="00AF5F82">
      <w:headerReference w:type="default" r:id="rId13"/>
      <w:footerReference w:type="default" r:id="rId14"/>
      <w:pgSz w:w="11906" w:h="16838"/>
      <w:pgMar w:top="709"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49643E" w14:textId="77777777" w:rsidR="009027A0" w:rsidRDefault="009027A0">
      <w:pPr>
        <w:spacing w:after="0"/>
      </w:pPr>
      <w:r>
        <w:separator/>
      </w:r>
    </w:p>
  </w:endnote>
  <w:endnote w:type="continuationSeparator" w:id="0">
    <w:p w14:paraId="3791A42D" w14:textId="77777777" w:rsidR="009027A0" w:rsidRDefault="009027A0">
      <w:pPr>
        <w:spacing w:after="0"/>
      </w:pPr>
      <w:r>
        <w:continuationSeparator/>
      </w:r>
    </w:p>
  </w:endnote>
  <w:endnote w:type="continuationNotice" w:id="1">
    <w:p w14:paraId="5BA350F4" w14:textId="77777777" w:rsidR="009027A0" w:rsidRDefault="009027A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DEE08" w14:textId="09AA1F44" w:rsidR="0089223C" w:rsidRDefault="0020081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sidR="007B684B">
      <w:rPr>
        <w:rStyle w:val="PageNumber"/>
        <w:noProof/>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9D0867" w14:textId="77777777" w:rsidR="009027A0" w:rsidRDefault="009027A0">
      <w:pPr>
        <w:spacing w:after="0"/>
      </w:pPr>
      <w:r>
        <w:separator/>
      </w:r>
    </w:p>
  </w:footnote>
  <w:footnote w:type="continuationSeparator" w:id="0">
    <w:p w14:paraId="0FA5EB51" w14:textId="77777777" w:rsidR="009027A0" w:rsidRDefault="009027A0">
      <w:pPr>
        <w:spacing w:after="0"/>
      </w:pPr>
      <w:r>
        <w:continuationSeparator/>
      </w:r>
    </w:p>
  </w:footnote>
  <w:footnote w:type="continuationNotice" w:id="1">
    <w:p w14:paraId="40CEC44E" w14:textId="77777777" w:rsidR="009027A0" w:rsidRDefault="009027A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C59FF" w14:textId="3E818E5D" w:rsidR="00DA4BCE" w:rsidRDefault="00DA4BCE" w:rsidP="00DA4BCE">
    <w:pPr>
      <w:pStyle w:val="Header"/>
    </w:pPr>
    <w:r>
      <w:t xml:space="preserve">STCP 13-1 Invoicing &amp; Payment </w:t>
    </w:r>
  </w:p>
  <w:p w14:paraId="05C53826" w14:textId="5A4EB25E" w:rsidR="00DA4BCE" w:rsidRPr="00737B57" w:rsidRDefault="00DA4BCE" w:rsidP="00DA4BCE">
    <w:pPr>
      <w:pStyle w:val="Header"/>
    </w:pPr>
    <w:r>
      <w:t xml:space="preserve">Issue </w:t>
    </w:r>
    <w:r w:rsidRPr="00A4181D">
      <w:t>00</w:t>
    </w:r>
    <w:r w:rsidR="0003504B" w:rsidRPr="00A4181D">
      <w:t>1</w:t>
    </w:r>
    <w:r w:rsidR="00D24E60" w:rsidRPr="00A4181D">
      <w:t>2</w:t>
    </w:r>
    <w:r w:rsidRPr="00A4181D">
      <w:t xml:space="preserve"> </w:t>
    </w:r>
    <w:r w:rsidR="00A9145E">
      <w:t>25</w:t>
    </w:r>
    <w:r w:rsidR="00D24E60" w:rsidRPr="00A4181D">
      <w:t xml:space="preserve"> </w:t>
    </w:r>
    <w:r w:rsidR="00325E6E" w:rsidRPr="00A4181D">
      <w:t>April</w:t>
    </w:r>
    <w:r w:rsidR="00D24E60" w:rsidRPr="00A4181D">
      <w:t xml:space="preserve"> 2023</w:t>
    </w:r>
  </w:p>
  <w:p w14:paraId="04CDEE06" w14:textId="2273B334" w:rsidR="0089223C" w:rsidRPr="009D14EC" w:rsidRDefault="0089223C" w:rsidP="0089223C">
    <w:pPr>
      <w:pStyle w:val="Header"/>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6B8D"/>
    <w:multiLevelType w:val="hybridMultilevel"/>
    <w:tmpl w:val="0548FE88"/>
    <w:lvl w:ilvl="0" w:tplc="508ED57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2C0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96315C"/>
    <w:multiLevelType w:val="hybridMultilevel"/>
    <w:tmpl w:val="08090001"/>
    <w:lvl w:ilvl="0" w:tplc="85080BA6">
      <w:start w:val="1"/>
      <w:numFmt w:val="bullet"/>
      <w:lvlText w:val=""/>
      <w:lvlJc w:val="left"/>
      <w:pPr>
        <w:tabs>
          <w:tab w:val="num" w:pos="360"/>
        </w:tabs>
        <w:ind w:left="360" w:hanging="360"/>
      </w:pPr>
      <w:rPr>
        <w:rFonts w:ascii="Symbol" w:hAnsi="Symbol" w:hint="default"/>
      </w:rPr>
    </w:lvl>
    <w:lvl w:ilvl="1" w:tplc="40B27824">
      <w:numFmt w:val="decimal"/>
      <w:lvlText w:val=""/>
      <w:lvlJc w:val="left"/>
    </w:lvl>
    <w:lvl w:ilvl="2" w:tplc="8F68F75E">
      <w:numFmt w:val="decimal"/>
      <w:lvlText w:val=""/>
      <w:lvlJc w:val="left"/>
    </w:lvl>
    <w:lvl w:ilvl="3" w:tplc="5178CE6A">
      <w:numFmt w:val="decimal"/>
      <w:lvlText w:val=""/>
      <w:lvlJc w:val="left"/>
    </w:lvl>
    <w:lvl w:ilvl="4" w:tplc="54F4A55A">
      <w:numFmt w:val="decimal"/>
      <w:lvlText w:val=""/>
      <w:lvlJc w:val="left"/>
    </w:lvl>
    <w:lvl w:ilvl="5" w:tplc="E9ACEA40">
      <w:numFmt w:val="decimal"/>
      <w:lvlText w:val=""/>
      <w:lvlJc w:val="left"/>
    </w:lvl>
    <w:lvl w:ilvl="6" w:tplc="332A391A">
      <w:numFmt w:val="decimal"/>
      <w:lvlText w:val=""/>
      <w:lvlJc w:val="left"/>
    </w:lvl>
    <w:lvl w:ilvl="7" w:tplc="F31AB6FC">
      <w:numFmt w:val="decimal"/>
      <w:lvlText w:val=""/>
      <w:lvlJc w:val="left"/>
    </w:lvl>
    <w:lvl w:ilvl="8" w:tplc="65363CEE">
      <w:numFmt w:val="decimal"/>
      <w:lvlText w:val=""/>
      <w:lvlJc w:val="left"/>
    </w:lvl>
  </w:abstractNum>
  <w:abstractNum w:abstractNumId="3" w15:restartNumberingAfterBreak="0">
    <w:nsid w:val="0E1A2CCB"/>
    <w:multiLevelType w:val="hybridMultilevel"/>
    <w:tmpl w:val="6940236E"/>
    <w:lvl w:ilvl="0" w:tplc="F724DACA">
      <w:start w:val="1"/>
      <w:numFmt w:val="bullet"/>
      <w:lvlText w:val=""/>
      <w:lvlJc w:val="left"/>
      <w:pPr>
        <w:ind w:left="1571" w:hanging="360"/>
      </w:pPr>
      <w:rPr>
        <w:rFonts w:ascii="Symbol" w:hAnsi="Symbol" w:hint="default"/>
      </w:rPr>
    </w:lvl>
    <w:lvl w:ilvl="1" w:tplc="0D22310E" w:tentative="1">
      <w:start w:val="1"/>
      <w:numFmt w:val="bullet"/>
      <w:lvlText w:val="o"/>
      <w:lvlJc w:val="left"/>
      <w:pPr>
        <w:ind w:left="2291" w:hanging="360"/>
      </w:pPr>
      <w:rPr>
        <w:rFonts w:ascii="Courier New" w:hAnsi="Courier New" w:cs="Courier New" w:hint="default"/>
      </w:rPr>
    </w:lvl>
    <w:lvl w:ilvl="2" w:tplc="347A939E" w:tentative="1">
      <w:start w:val="1"/>
      <w:numFmt w:val="bullet"/>
      <w:lvlText w:val=""/>
      <w:lvlJc w:val="left"/>
      <w:pPr>
        <w:ind w:left="3011" w:hanging="360"/>
      </w:pPr>
      <w:rPr>
        <w:rFonts w:ascii="Wingdings" w:hAnsi="Wingdings" w:hint="default"/>
      </w:rPr>
    </w:lvl>
    <w:lvl w:ilvl="3" w:tplc="BE766A72" w:tentative="1">
      <w:start w:val="1"/>
      <w:numFmt w:val="bullet"/>
      <w:lvlText w:val=""/>
      <w:lvlJc w:val="left"/>
      <w:pPr>
        <w:ind w:left="3731" w:hanging="360"/>
      </w:pPr>
      <w:rPr>
        <w:rFonts w:ascii="Symbol" w:hAnsi="Symbol" w:hint="default"/>
      </w:rPr>
    </w:lvl>
    <w:lvl w:ilvl="4" w:tplc="010C7D3A" w:tentative="1">
      <w:start w:val="1"/>
      <w:numFmt w:val="bullet"/>
      <w:lvlText w:val="o"/>
      <w:lvlJc w:val="left"/>
      <w:pPr>
        <w:ind w:left="4451" w:hanging="360"/>
      </w:pPr>
      <w:rPr>
        <w:rFonts w:ascii="Courier New" w:hAnsi="Courier New" w:cs="Courier New" w:hint="default"/>
      </w:rPr>
    </w:lvl>
    <w:lvl w:ilvl="5" w:tplc="9574F3B4" w:tentative="1">
      <w:start w:val="1"/>
      <w:numFmt w:val="bullet"/>
      <w:lvlText w:val=""/>
      <w:lvlJc w:val="left"/>
      <w:pPr>
        <w:ind w:left="5171" w:hanging="360"/>
      </w:pPr>
      <w:rPr>
        <w:rFonts w:ascii="Wingdings" w:hAnsi="Wingdings" w:hint="default"/>
      </w:rPr>
    </w:lvl>
    <w:lvl w:ilvl="6" w:tplc="F08A9076" w:tentative="1">
      <w:start w:val="1"/>
      <w:numFmt w:val="bullet"/>
      <w:lvlText w:val=""/>
      <w:lvlJc w:val="left"/>
      <w:pPr>
        <w:ind w:left="5891" w:hanging="360"/>
      </w:pPr>
      <w:rPr>
        <w:rFonts w:ascii="Symbol" w:hAnsi="Symbol" w:hint="default"/>
      </w:rPr>
    </w:lvl>
    <w:lvl w:ilvl="7" w:tplc="73DA004A" w:tentative="1">
      <w:start w:val="1"/>
      <w:numFmt w:val="bullet"/>
      <w:lvlText w:val="o"/>
      <w:lvlJc w:val="left"/>
      <w:pPr>
        <w:ind w:left="6611" w:hanging="360"/>
      </w:pPr>
      <w:rPr>
        <w:rFonts w:ascii="Courier New" w:hAnsi="Courier New" w:cs="Courier New" w:hint="default"/>
      </w:rPr>
    </w:lvl>
    <w:lvl w:ilvl="8" w:tplc="7ACA0C8E" w:tentative="1">
      <w:start w:val="1"/>
      <w:numFmt w:val="bullet"/>
      <w:lvlText w:val=""/>
      <w:lvlJc w:val="left"/>
      <w:pPr>
        <w:ind w:left="7331" w:hanging="360"/>
      </w:pPr>
      <w:rPr>
        <w:rFonts w:ascii="Wingdings" w:hAnsi="Wingdings" w:hint="default"/>
      </w:rPr>
    </w:lvl>
  </w:abstractNum>
  <w:abstractNum w:abstractNumId="4"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72677F"/>
    <w:multiLevelType w:val="hybridMultilevel"/>
    <w:tmpl w:val="919EC004"/>
    <w:lvl w:ilvl="0" w:tplc="5FB2A932">
      <w:start w:val="1"/>
      <w:numFmt w:val="bullet"/>
      <w:pStyle w:val="StyleBulleted"/>
      <w:lvlText w:val=""/>
      <w:lvlJc w:val="left"/>
      <w:pPr>
        <w:tabs>
          <w:tab w:val="num" w:pos="851"/>
        </w:tabs>
        <w:ind w:left="1418" w:hanging="567"/>
      </w:pPr>
      <w:rPr>
        <w:rFonts w:ascii="Symbol" w:hAnsi="Symbol" w:hint="default"/>
      </w:rPr>
    </w:lvl>
    <w:lvl w:ilvl="1" w:tplc="7896B438" w:tentative="1">
      <w:start w:val="1"/>
      <w:numFmt w:val="bullet"/>
      <w:lvlText w:val="o"/>
      <w:lvlJc w:val="left"/>
      <w:pPr>
        <w:tabs>
          <w:tab w:val="num" w:pos="1440"/>
        </w:tabs>
        <w:ind w:left="1440" w:hanging="360"/>
      </w:pPr>
      <w:rPr>
        <w:rFonts w:ascii="Courier New" w:hAnsi="Courier New" w:cs="Courier New" w:hint="default"/>
      </w:rPr>
    </w:lvl>
    <w:lvl w:ilvl="2" w:tplc="472A6C3C" w:tentative="1">
      <w:start w:val="1"/>
      <w:numFmt w:val="bullet"/>
      <w:lvlText w:val=""/>
      <w:lvlJc w:val="left"/>
      <w:pPr>
        <w:tabs>
          <w:tab w:val="num" w:pos="2160"/>
        </w:tabs>
        <w:ind w:left="2160" w:hanging="360"/>
      </w:pPr>
      <w:rPr>
        <w:rFonts w:ascii="Wingdings" w:hAnsi="Wingdings" w:hint="default"/>
      </w:rPr>
    </w:lvl>
    <w:lvl w:ilvl="3" w:tplc="A6160FFE" w:tentative="1">
      <w:start w:val="1"/>
      <w:numFmt w:val="bullet"/>
      <w:lvlText w:val=""/>
      <w:lvlJc w:val="left"/>
      <w:pPr>
        <w:tabs>
          <w:tab w:val="num" w:pos="2880"/>
        </w:tabs>
        <w:ind w:left="2880" w:hanging="360"/>
      </w:pPr>
      <w:rPr>
        <w:rFonts w:ascii="Symbol" w:hAnsi="Symbol" w:hint="default"/>
      </w:rPr>
    </w:lvl>
    <w:lvl w:ilvl="4" w:tplc="F6803B34" w:tentative="1">
      <w:start w:val="1"/>
      <w:numFmt w:val="bullet"/>
      <w:lvlText w:val="o"/>
      <w:lvlJc w:val="left"/>
      <w:pPr>
        <w:tabs>
          <w:tab w:val="num" w:pos="3600"/>
        </w:tabs>
        <w:ind w:left="3600" w:hanging="360"/>
      </w:pPr>
      <w:rPr>
        <w:rFonts w:ascii="Courier New" w:hAnsi="Courier New" w:cs="Courier New" w:hint="default"/>
      </w:rPr>
    </w:lvl>
    <w:lvl w:ilvl="5" w:tplc="9D0EC454" w:tentative="1">
      <w:start w:val="1"/>
      <w:numFmt w:val="bullet"/>
      <w:lvlText w:val=""/>
      <w:lvlJc w:val="left"/>
      <w:pPr>
        <w:tabs>
          <w:tab w:val="num" w:pos="4320"/>
        </w:tabs>
        <w:ind w:left="4320" w:hanging="360"/>
      </w:pPr>
      <w:rPr>
        <w:rFonts w:ascii="Wingdings" w:hAnsi="Wingdings" w:hint="default"/>
      </w:rPr>
    </w:lvl>
    <w:lvl w:ilvl="6" w:tplc="5802A49E" w:tentative="1">
      <w:start w:val="1"/>
      <w:numFmt w:val="bullet"/>
      <w:lvlText w:val=""/>
      <w:lvlJc w:val="left"/>
      <w:pPr>
        <w:tabs>
          <w:tab w:val="num" w:pos="5040"/>
        </w:tabs>
        <w:ind w:left="5040" w:hanging="360"/>
      </w:pPr>
      <w:rPr>
        <w:rFonts w:ascii="Symbol" w:hAnsi="Symbol" w:hint="default"/>
      </w:rPr>
    </w:lvl>
    <w:lvl w:ilvl="7" w:tplc="BF8ABBB4" w:tentative="1">
      <w:start w:val="1"/>
      <w:numFmt w:val="bullet"/>
      <w:lvlText w:val="o"/>
      <w:lvlJc w:val="left"/>
      <w:pPr>
        <w:tabs>
          <w:tab w:val="num" w:pos="5760"/>
        </w:tabs>
        <w:ind w:left="5760" w:hanging="360"/>
      </w:pPr>
      <w:rPr>
        <w:rFonts w:ascii="Courier New" w:hAnsi="Courier New" w:cs="Courier New" w:hint="default"/>
      </w:rPr>
    </w:lvl>
    <w:lvl w:ilvl="8" w:tplc="987684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C783B65"/>
    <w:multiLevelType w:val="hybridMultilevel"/>
    <w:tmpl w:val="C9AA2866"/>
    <w:lvl w:ilvl="0" w:tplc="DEC6E7E8">
      <w:start w:val="1"/>
      <w:numFmt w:val="decimal"/>
      <w:lvlText w:val="A.%1."/>
      <w:lvlJc w:val="left"/>
      <w:pPr>
        <w:tabs>
          <w:tab w:val="num" w:pos="567"/>
        </w:tabs>
        <w:ind w:left="567" w:hanging="567"/>
      </w:pPr>
      <w:rPr>
        <w:rFonts w:hint="default"/>
      </w:rPr>
    </w:lvl>
    <w:lvl w:ilvl="1" w:tplc="5D2AA0FE" w:tentative="1">
      <w:start w:val="1"/>
      <w:numFmt w:val="bullet"/>
      <w:lvlText w:val="o"/>
      <w:lvlJc w:val="left"/>
      <w:pPr>
        <w:tabs>
          <w:tab w:val="num" w:pos="720"/>
        </w:tabs>
        <w:ind w:left="720" w:hanging="360"/>
      </w:pPr>
      <w:rPr>
        <w:rFonts w:ascii="Courier New" w:hAnsi="Courier New" w:hint="default"/>
      </w:rPr>
    </w:lvl>
    <w:lvl w:ilvl="2" w:tplc="C2BE73C2">
      <w:start w:val="1"/>
      <w:numFmt w:val="bullet"/>
      <w:lvlText w:val=""/>
      <w:lvlJc w:val="left"/>
      <w:pPr>
        <w:tabs>
          <w:tab w:val="num" w:pos="1440"/>
        </w:tabs>
        <w:ind w:left="1440" w:hanging="360"/>
      </w:pPr>
      <w:rPr>
        <w:rFonts w:ascii="Wingdings" w:hAnsi="Wingdings" w:hint="default"/>
      </w:rPr>
    </w:lvl>
    <w:lvl w:ilvl="3" w:tplc="65364BAE" w:tentative="1">
      <w:start w:val="1"/>
      <w:numFmt w:val="bullet"/>
      <w:lvlText w:val=""/>
      <w:lvlJc w:val="left"/>
      <w:pPr>
        <w:tabs>
          <w:tab w:val="num" w:pos="2160"/>
        </w:tabs>
        <w:ind w:left="2160" w:hanging="360"/>
      </w:pPr>
      <w:rPr>
        <w:rFonts w:ascii="Symbol" w:hAnsi="Symbol" w:hint="default"/>
      </w:rPr>
    </w:lvl>
    <w:lvl w:ilvl="4" w:tplc="B8040834" w:tentative="1">
      <w:start w:val="1"/>
      <w:numFmt w:val="bullet"/>
      <w:lvlText w:val="o"/>
      <w:lvlJc w:val="left"/>
      <w:pPr>
        <w:tabs>
          <w:tab w:val="num" w:pos="2880"/>
        </w:tabs>
        <w:ind w:left="2880" w:hanging="360"/>
      </w:pPr>
      <w:rPr>
        <w:rFonts w:ascii="Courier New" w:hAnsi="Courier New" w:hint="default"/>
      </w:rPr>
    </w:lvl>
    <w:lvl w:ilvl="5" w:tplc="19CE4E82" w:tentative="1">
      <w:start w:val="1"/>
      <w:numFmt w:val="bullet"/>
      <w:lvlText w:val=""/>
      <w:lvlJc w:val="left"/>
      <w:pPr>
        <w:tabs>
          <w:tab w:val="num" w:pos="3600"/>
        </w:tabs>
        <w:ind w:left="3600" w:hanging="360"/>
      </w:pPr>
      <w:rPr>
        <w:rFonts w:ascii="Wingdings" w:hAnsi="Wingdings" w:hint="default"/>
      </w:rPr>
    </w:lvl>
    <w:lvl w:ilvl="6" w:tplc="38EAF482" w:tentative="1">
      <w:start w:val="1"/>
      <w:numFmt w:val="bullet"/>
      <w:lvlText w:val=""/>
      <w:lvlJc w:val="left"/>
      <w:pPr>
        <w:tabs>
          <w:tab w:val="num" w:pos="4320"/>
        </w:tabs>
        <w:ind w:left="4320" w:hanging="360"/>
      </w:pPr>
      <w:rPr>
        <w:rFonts w:ascii="Symbol" w:hAnsi="Symbol" w:hint="default"/>
      </w:rPr>
    </w:lvl>
    <w:lvl w:ilvl="7" w:tplc="C29A1496" w:tentative="1">
      <w:start w:val="1"/>
      <w:numFmt w:val="bullet"/>
      <w:lvlText w:val="o"/>
      <w:lvlJc w:val="left"/>
      <w:pPr>
        <w:tabs>
          <w:tab w:val="num" w:pos="5040"/>
        </w:tabs>
        <w:ind w:left="5040" w:hanging="360"/>
      </w:pPr>
      <w:rPr>
        <w:rFonts w:ascii="Courier New" w:hAnsi="Courier New" w:hint="default"/>
      </w:rPr>
    </w:lvl>
    <w:lvl w:ilvl="8" w:tplc="28BACFDE"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BFB50FD"/>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03B5112"/>
    <w:multiLevelType w:val="multilevel"/>
    <w:tmpl w:val="EAFEA4C0"/>
    <w:lvl w:ilvl="0">
      <w:start w:val="1"/>
      <w:numFmt w:val="lowerRoman"/>
      <w:lvlText w:val="(%1)"/>
      <w:lvlJc w:val="left"/>
      <w:pPr>
        <w:tabs>
          <w:tab w:val="num" w:pos="1440"/>
        </w:tabs>
        <w:ind w:left="1440"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F93E52"/>
    <w:multiLevelType w:val="hybridMultilevel"/>
    <w:tmpl w:val="08090001"/>
    <w:lvl w:ilvl="0" w:tplc="848081DA">
      <w:start w:val="1"/>
      <w:numFmt w:val="bullet"/>
      <w:lvlText w:val=""/>
      <w:lvlJc w:val="left"/>
      <w:pPr>
        <w:tabs>
          <w:tab w:val="num" w:pos="360"/>
        </w:tabs>
        <w:ind w:left="360" w:hanging="360"/>
      </w:pPr>
      <w:rPr>
        <w:rFonts w:ascii="Symbol" w:hAnsi="Symbol" w:hint="default"/>
      </w:rPr>
    </w:lvl>
    <w:lvl w:ilvl="1" w:tplc="FF805586">
      <w:numFmt w:val="decimal"/>
      <w:lvlText w:val=""/>
      <w:lvlJc w:val="left"/>
    </w:lvl>
    <w:lvl w:ilvl="2" w:tplc="74E4BFAE">
      <w:numFmt w:val="decimal"/>
      <w:lvlText w:val=""/>
      <w:lvlJc w:val="left"/>
    </w:lvl>
    <w:lvl w:ilvl="3" w:tplc="19CAA6C0">
      <w:numFmt w:val="decimal"/>
      <w:lvlText w:val=""/>
      <w:lvlJc w:val="left"/>
    </w:lvl>
    <w:lvl w:ilvl="4" w:tplc="BC1E6716">
      <w:numFmt w:val="decimal"/>
      <w:lvlText w:val=""/>
      <w:lvlJc w:val="left"/>
    </w:lvl>
    <w:lvl w:ilvl="5" w:tplc="0C766398">
      <w:numFmt w:val="decimal"/>
      <w:lvlText w:val=""/>
      <w:lvlJc w:val="left"/>
    </w:lvl>
    <w:lvl w:ilvl="6" w:tplc="515A5BEC">
      <w:numFmt w:val="decimal"/>
      <w:lvlText w:val=""/>
      <w:lvlJc w:val="left"/>
    </w:lvl>
    <w:lvl w:ilvl="7" w:tplc="F7D6549A">
      <w:numFmt w:val="decimal"/>
      <w:lvlText w:val=""/>
      <w:lvlJc w:val="left"/>
    </w:lvl>
    <w:lvl w:ilvl="8" w:tplc="03564360">
      <w:numFmt w:val="decimal"/>
      <w:lvlText w:val=""/>
      <w:lvlJc w:val="left"/>
    </w:lvl>
  </w:abstractNum>
  <w:abstractNum w:abstractNumId="14" w15:restartNumberingAfterBreak="0">
    <w:nsid w:val="48B50452"/>
    <w:multiLevelType w:val="multilevel"/>
    <w:tmpl w:val="9A426B1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4E3A4CF6"/>
    <w:multiLevelType w:val="hybridMultilevel"/>
    <w:tmpl w:val="08090001"/>
    <w:lvl w:ilvl="0" w:tplc="70363ABE">
      <w:start w:val="1"/>
      <w:numFmt w:val="bullet"/>
      <w:lvlText w:val=""/>
      <w:lvlJc w:val="left"/>
      <w:pPr>
        <w:tabs>
          <w:tab w:val="num" w:pos="360"/>
        </w:tabs>
        <w:ind w:left="360" w:hanging="360"/>
      </w:pPr>
      <w:rPr>
        <w:rFonts w:ascii="Symbol" w:hAnsi="Symbol" w:hint="default"/>
      </w:rPr>
    </w:lvl>
    <w:lvl w:ilvl="1" w:tplc="FC9C97C8">
      <w:numFmt w:val="decimal"/>
      <w:lvlText w:val=""/>
      <w:lvlJc w:val="left"/>
    </w:lvl>
    <w:lvl w:ilvl="2" w:tplc="4D10C442">
      <w:numFmt w:val="decimal"/>
      <w:lvlText w:val=""/>
      <w:lvlJc w:val="left"/>
    </w:lvl>
    <w:lvl w:ilvl="3" w:tplc="B57E55E8">
      <w:numFmt w:val="decimal"/>
      <w:lvlText w:val=""/>
      <w:lvlJc w:val="left"/>
    </w:lvl>
    <w:lvl w:ilvl="4" w:tplc="18C49C28">
      <w:numFmt w:val="decimal"/>
      <w:lvlText w:val=""/>
      <w:lvlJc w:val="left"/>
    </w:lvl>
    <w:lvl w:ilvl="5" w:tplc="4F64341A">
      <w:numFmt w:val="decimal"/>
      <w:lvlText w:val=""/>
      <w:lvlJc w:val="left"/>
    </w:lvl>
    <w:lvl w:ilvl="6" w:tplc="452AB0F6">
      <w:numFmt w:val="decimal"/>
      <w:lvlText w:val=""/>
      <w:lvlJc w:val="left"/>
    </w:lvl>
    <w:lvl w:ilvl="7" w:tplc="4328A510">
      <w:numFmt w:val="decimal"/>
      <w:lvlText w:val=""/>
      <w:lvlJc w:val="left"/>
    </w:lvl>
    <w:lvl w:ilvl="8" w:tplc="C4AEBFF0">
      <w:numFmt w:val="decimal"/>
      <w:lvlText w:val=""/>
      <w:lvlJc w:val="left"/>
    </w:lvl>
  </w:abstractNum>
  <w:abstractNum w:abstractNumId="16"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546143FF"/>
    <w:multiLevelType w:val="multilevel"/>
    <w:tmpl w:val="2EFCCD0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rPr>
        <w:color w:val="auto"/>
      </w:r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8" w15:restartNumberingAfterBreak="0">
    <w:nsid w:val="676F534C"/>
    <w:multiLevelType w:val="hybridMultilevel"/>
    <w:tmpl w:val="3F3C3560"/>
    <w:lvl w:ilvl="0" w:tplc="D1C4F4A0">
      <w:start w:val="1"/>
      <w:numFmt w:val="decimal"/>
      <w:lvlText w:val="%1."/>
      <w:lvlJc w:val="left"/>
      <w:pPr>
        <w:tabs>
          <w:tab w:val="num" w:pos="720"/>
        </w:tabs>
        <w:ind w:left="720" w:hanging="363"/>
      </w:pPr>
      <w:rPr>
        <w:rFonts w:ascii="Arial" w:hAnsi="Arial" w:hint="default"/>
      </w:rPr>
    </w:lvl>
    <w:lvl w:ilvl="1" w:tplc="295AC48C">
      <w:start w:val="1"/>
      <w:numFmt w:val="lowerLetter"/>
      <w:lvlText w:val="%2."/>
      <w:lvlJc w:val="left"/>
      <w:pPr>
        <w:tabs>
          <w:tab w:val="num" w:pos="1083"/>
        </w:tabs>
        <w:ind w:left="1083" w:hanging="360"/>
      </w:pPr>
      <w:rPr>
        <w:rFonts w:hint="default"/>
      </w:rPr>
    </w:lvl>
    <w:lvl w:ilvl="2" w:tplc="E46A4C14">
      <w:start w:val="1"/>
      <w:numFmt w:val="lowerRoman"/>
      <w:lvlText w:val="%3."/>
      <w:lvlJc w:val="right"/>
      <w:pPr>
        <w:tabs>
          <w:tab w:val="num" w:pos="1803"/>
        </w:tabs>
        <w:ind w:left="1803" w:hanging="180"/>
      </w:pPr>
      <w:rPr>
        <w:rFonts w:hint="default"/>
      </w:rPr>
    </w:lvl>
    <w:lvl w:ilvl="3" w:tplc="2DA0B92A">
      <w:start w:val="1"/>
      <w:numFmt w:val="decimal"/>
      <w:lvlText w:val="%4."/>
      <w:lvlJc w:val="left"/>
      <w:pPr>
        <w:tabs>
          <w:tab w:val="num" w:pos="2523"/>
        </w:tabs>
        <w:ind w:left="2523" w:hanging="360"/>
      </w:pPr>
      <w:rPr>
        <w:rFonts w:hint="default"/>
      </w:rPr>
    </w:lvl>
    <w:lvl w:ilvl="4" w:tplc="29E0BA70">
      <w:start w:val="1"/>
      <w:numFmt w:val="lowerLetter"/>
      <w:lvlText w:val="%5."/>
      <w:lvlJc w:val="left"/>
      <w:pPr>
        <w:tabs>
          <w:tab w:val="num" w:pos="3243"/>
        </w:tabs>
        <w:ind w:left="3243" w:hanging="360"/>
      </w:pPr>
      <w:rPr>
        <w:rFonts w:hint="default"/>
      </w:rPr>
    </w:lvl>
    <w:lvl w:ilvl="5" w:tplc="C8F051A6">
      <w:start w:val="1"/>
      <w:numFmt w:val="lowerRoman"/>
      <w:lvlText w:val="%6."/>
      <w:lvlJc w:val="right"/>
      <w:pPr>
        <w:tabs>
          <w:tab w:val="num" w:pos="3963"/>
        </w:tabs>
        <w:ind w:left="3963" w:hanging="180"/>
      </w:pPr>
      <w:rPr>
        <w:rFonts w:hint="default"/>
      </w:rPr>
    </w:lvl>
    <w:lvl w:ilvl="6" w:tplc="C39CC600">
      <w:start w:val="1"/>
      <w:numFmt w:val="decimal"/>
      <w:lvlText w:val="%7."/>
      <w:lvlJc w:val="left"/>
      <w:pPr>
        <w:tabs>
          <w:tab w:val="num" w:pos="4683"/>
        </w:tabs>
        <w:ind w:left="4683" w:hanging="360"/>
      </w:pPr>
      <w:rPr>
        <w:rFonts w:hint="default"/>
      </w:rPr>
    </w:lvl>
    <w:lvl w:ilvl="7" w:tplc="690A02C6">
      <w:start w:val="1"/>
      <w:numFmt w:val="lowerLetter"/>
      <w:lvlText w:val="%8."/>
      <w:lvlJc w:val="left"/>
      <w:pPr>
        <w:tabs>
          <w:tab w:val="num" w:pos="5403"/>
        </w:tabs>
        <w:ind w:left="5403" w:hanging="360"/>
      </w:pPr>
      <w:rPr>
        <w:rFonts w:hint="default"/>
      </w:rPr>
    </w:lvl>
    <w:lvl w:ilvl="8" w:tplc="D7D23614">
      <w:start w:val="1"/>
      <w:numFmt w:val="lowerRoman"/>
      <w:lvlText w:val="%9."/>
      <w:lvlJc w:val="right"/>
      <w:pPr>
        <w:tabs>
          <w:tab w:val="num" w:pos="6123"/>
        </w:tabs>
        <w:ind w:left="6123" w:hanging="180"/>
      </w:pPr>
      <w:rPr>
        <w:rFonts w:hint="default"/>
      </w:rPr>
    </w:lvl>
  </w:abstractNum>
  <w:abstractNum w:abstractNumId="19" w15:restartNumberingAfterBreak="0">
    <w:nsid w:val="6A12066C"/>
    <w:multiLevelType w:val="hybridMultilevel"/>
    <w:tmpl w:val="08090001"/>
    <w:lvl w:ilvl="0" w:tplc="6AA84D94">
      <w:start w:val="1"/>
      <w:numFmt w:val="bullet"/>
      <w:lvlText w:val=""/>
      <w:lvlJc w:val="left"/>
      <w:pPr>
        <w:tabs>
          <w:tab w:val="num" w:pos="360"/>
        </w:tabs>
        <w:ind w:left="360" w:hanging="360"/>
      </w:pPr>
      <w:rPr>
        <w:rFonts w:ascii="Symbol" w:hAnsi="Symbol" w:hint="default"/>
      </w:rPr>
    </w:lvl>
    <w:lvl w:ilvl="1" w:tplc="88EAE22A">
      <w:numFmt w:val="decimal"/>
      <w:lvlText w:val=""/>
      <w:lvlJc w:val="left"/>
    </w:lvl>
    <w:lvl w:ilvl="2" w:tplc="FF4A6B86">
      <w:numFmt w:val="decimal"/>
      <w:lvlText w:val=""/>
      <w:lvlJc w:val="left"/>
    </w:lvl>
    <w:lvl w:ilvl="3" w:tplc="937C9782">
      <w:numFmt w:val="decimal"/>
      <w:lvlText w:val=""/>
      <w:lvlJc w:val="left"/>
    </w:lvl>
    <w:lvl w:ilvl="4" w:tplc="F51E2E3C">
      <w:numFmt w:val="decimal"/>
      <w:lvlText w:val=""/>
      <w:lvlJc w:val="left"/>
    </w:lvl>
    <w:lvl w:ilvl="5" w:tplc="1A74369A">
      <w:numFmt w:val="decimal"/>
      <w:lvlText w:val=""/>
      <w:lvlJc w:val="left"/>
    </w:lvl>
    <w:lvl w:ilvl="6" w:tplc="128E0DD8">
      <w:numFmt w:val="decimal"/>
      <w:lvlText w:val=""/>
      <w:lvlJc w:val="left"/>
    </w:lvl>
    <w:lvl w:ilvl="7" w:tplc="5400F450">
      <w:numFmt w:val="decimal"/>
      <w:lvlText w:val=""/>
      <w:lvlJc w:val="left"/>
    </w:lvl>
    <w:lvl w:ilvl="8" w:tplc="3B98BFBE">
      <w:numFmt w:val="decimal"/>
      <w:lvlText w:val=""/>
      <w:lvlJc w:val="left"/>
    </w:lvl>
  </w:abstractNum>
  <w:abstractNum w:abstractNumId="20" w15:restartNumberingAfterBreak="0">
    <w:nsid w:val="733E7306"/>
    <w:multiLevelType w:val="hybridMultilevel"/>
    <w:tmpl w:val="FA2AE578"/>
    <w:lvl w:ilvl="0" w:tplc="662E5F3C">
      <w:start w:val="1"/>
      <w:numFmt w:val="lowerLetter"/>
      <w:pStyle w:val="Heading6"/>
      <w:lvlText w:val="%1)"/>
      <w:lvlJc w:val="left"/>
      <w:pPr>
        <w:tabs>
          <w:tab w:val="num" w:pos="720"/>
        </w:tabs>
        <w:ind w:left="720" w:hanging="360"/>
      </w:pPr>
      <w:rPr>
        <w:rFonts w:hint="default"/>
      </w:rPr>
    </w:lvl>
    <w:lvl w:ilvl="1" w:tplc="E2F6A74E" w:tentative="1">
      <w:start w:val="1"/>
      <w:numFmt w:val="lowerLetter"/>
      <w:lvlText w:val="%2."/>
      <w:lvlJc w:val="left"/>
      <w:pPr>
        <w:tabs>
          <w:tab w:val="num" w:pos="1440"/>
        </w:tabs>
        <w:ind w:left="1440" w:hanging="360"/>
      </w:pPr>
    </w:lvl>
    <w:lvl w:ilvl="2" w:tplc="E862B4BC" w:tentative="1">
      <w:start w:val="1"/>
      <w:numFmt w:val="lowerRoman"/>
      <w:lvlText w:val="%3."/>
      <w:lvlJc w:val="right"/>
      <w:pPr>
        <w:tabs>
          <w:tab w:val="num" w:pos="2160"/>
        </w:tabs>
        <w:ind w:left="2160" w:hanging="180"/>
      </w:pPr>
    </w:lvl>
    <w:lvl w:ilvl="3" w:tplc="376CB42C" w:tentative="1">
      <w:start w:val="1"/>
      <w:numFmt w:val="decimal"/>
      <w:lvlText w:val="%4."/>
      <w:lvlJc w:val="left"/>
      <w:pPr>
        <w:tabs>
          <w:tab w:val="num" w:pos="2880"/>
        </w:tabs>
        <w:ind w:left="2880" w:hanging="360"/>
      </w:pPr>
    </w:lvl>
    <w:lvl w:ilvl="4" w:tplc="6BD2EFD6" w:tentative="1">
      <w:start w:val="1"/>
      <w:numFmt w:val="lowerLetter"/>
      <w:lvlText w:val="%5."/>
      <w:lvlJc w:val="left"/>
      <w:pPr>
        <w:tabs>
          <w:tab w:val="num" w:pos="3600"/>
        </w:tabs>
        <w:ind w:left="3600" w:hanging="360"/>
      </w:pPr>
    </w:lvl>
    <w:lvl w:ilvl="5" w:tplc="6AD85D3C" w:tentative="1">
      <w:start w:val="1"/>
      <w:numFmt w:val="lowerRoman"/>
      <w:lvlText w:val="%6."/>
      <w:lvlJc w:val="right"/>
      <w:pPr>
        <w:tabs>
          <w:tab w:val="num" w:pos="4320"/>
        </w:tabs>
        <w:ind w:left="4320" w:hanging="180"/>
      </w:pPr>
    </w:lvl>
    <w:lvl w:ilvl="6" w:tplc="630AE178" w:tentative="1">
      <w:start w:val="1"/>
      <w:numFmt w:val="decimal"/>
      <w:lvlText w:val="%7."/>
      <w:lvlJc w:val="left"/>
      <w:pPr>
        <w:tabs>
          <w:tab w:val="num" w:pos="5040"/>
        </w:tabs>
        <w:ind w:left="5040" w:hanging="360"/>
      </w:pPr>
    </w:lvl>
    <w:lvl w:ilvl="7" w:tplc="593CAF16" w:tentative="1">
      <w:start w:val="1"/>
      <w:numFmt w:val="lowerLetter"/>
      <w:lvlText w:val="%8."/>
      <w:lvlJc w:val="left"/>
      <w:pPr>
        <w:tabs>
          <w:tab w:val="num" w:pos="5760"/>
        </w:tabs>
        <w:ind w:left="5760" w:hanging="360"/>
      </w:pPr>
    </w:lvl>
    <w:lvl w:ilvl="8" w:tplc="4D24EF3A" w:tentative="1">
      <w:start w:val="1"/>
      <w:numFmt w:val="lowerRoman"/>
      <w:lvlText w:val="%9."/>
      <w:lvlJc w:val="right"/>
      <w:pPr>
        <w:tabs>
          <w:tab w:val="num" w:pos="6480"/>
        </w:tabs>
        <w:ind w:left="6480" w:hanging="180"/>
      </w:pPr>
    </w:lvl>
  </w:abstractNum>
  <w:abstractNum w:abstractNumId="21" w15:restartNumberingAfterBreak="0">
    <w:nsid w:val="73891776"/>
    <w:multiLevelType w:val="hybridMultilevel"/>
    <w:tmpl w:val="5EDA5C88"/>
    <w:lvl w:ilvl="0" w:tplc="FF4A5980">
      <w:start w:val="1"/>
      <w:numFmt w:val="decimal"/>
      <w:lvlText w:val="%1."/>
      <w:lvlJc w:val="left"/>
      <w:pPr>
        <w:tabs>
          <w:tab w:val="num" w:pos="720"/>
        </w:tabs>
        <w:ind w:left="720" w:hanging="360"/>
      </w:pPr>
    </w:lvl>
    <w:lvl w:ilvl="1" w:tplc="00923B7E">
      <w:start w:val="1"/>
      <w:numFmt w:val="lowerLetter"/>
      <w:lvlText w:val="%2."/>
      <w:lvlJc w:val="left"/>
      <w:pPr>
        <w:tabs>
          <w:tab w:val="num" w:pos="1440"/>
        </w:tabs>
        <w:ind w:left="1440" w:hanging="360"/>
      </w:pPr>
    </w:lvl>
    <w:lvl w:ilvl="2" w:tplc="DB889BAA" w:tentative="1">
      <w:start w:val="1"/>
      <w:numFmt w:val="lowerRoman"/>
      <w:lvlText w:val="%3."/>
      <w:lvlJc w:val="right"/>
      <w:pPr>
        <w:tabs>
          <w:tab w:val="num" w:pos="2160"/>
        </w:tabs>
        <w:ind w:left="2160" w:hanging="180"/>
      </w:pPr>
    </w:lvl>
    <w:lvl w:ilvl="3" w:tplc="56F21676" w:tentative="1">
      <w:start w:val="1"/>
      <w:numFmt w:val="decimal"/>
      <w:lvlText w:val="%4."/>
      <w:lvlJc w:val="left"/>
      <w:pPr>
        <w:tabs>
          <w:tab w:val="num" w:pos="2880"/>
        </w:tabs>
        <w:ind w:left="2880" w:hanging="360"/>
      </w:pPr>
    </w:lvl>
    <w:lvl w:ilvl="4" w:tplc="00F886FA" w:tentative="1">
      <w:start w:val="1"/>
      <w:numFmt w:val="lowerLetter"/>
      <w:lvlText w:val="%5."/>
      <w:lvlJc w:val="left"/>
      <w:pPr>
        <w:tabs>
          <w:tab w:val="num" w:pos="3600"/>
        </w:tabs>
        <w:ind w:left="3600" w:hanging="360"/>
      </w:pPr>
    </w:lvl>
    <w:lvl w:ilvl="5" w:tplc="B48C1214" w:tentative="1">
      <w:start w:val="1"/>
      <w:numFmt w:val="lowerRoman"/>
      <w:lvlText w:val="%6."/>
      <w:lvlJc w:val="right"/>
      <w:pPr>
        <w:tabs>
          <w:tab w:val="num" w:pos="4320"/>
        </w:tabs>
        <w:ind w:left="4320" w:hanging="180"/>
      </w:pPr>
    </w:lvl>
    <w:lvl w:ilvl="6" w:tplc="D09C6C94" w:tentative="1">
      <w:start w:val="1"/>
      <w:numFmt w:val="decimal"/>
      <w:lvlText w:val="%7."/>
      <w:lvlJc w:val="left"/>
      <w:pPr>
        <w:tabs>
          <w:tab w:val="num" w:pos="5040"/>
        </w:tabs>
        <w:ind w:left="5040" w:hanging="360"/>
      </w:pPr>
    </w:lvl>
    <w:lvl w:ilvl="7" w:tplc="E496FB66" w:tentative="1">
      <w:start w:val="1"/>
      <w:numFmt w:val="lowerLetter"/>
      <w:lvlText w:val="%8."/>
      <w:lvlJc w:val="left"/>
      <w:pPr>
        <w:tabs>
          <w:tab w:val="num" w:pos="5760"/>
        </w:tabs>
        <w:ind w:left="5760" w:hanging="360"/>
      </w:pPr>
    </w:lvl>
    <w:lvl w:ilvl="8" w:tplc="448C3326" w:tentative="1">
      <w:start w:val="1"/>
      <w:numFmt w:val="lowerRoman"/>
      <w:lvlText w:val="%9."/>
      <w:lvlJc w:val="right"/>
      <w:pPr>
        <w:tabs>
          <w:tab w:val="num" w:pos="6480"/>
        </w:tabs>
        <w:ind w:left="6480" w:hanging="180"/>
      </w:pPr>
    </w:lvl>
  </w:abstractNum>
  <w:abstractNum w:abstractNumId="22" w15:restartNumberingAfterBreak="0">
    <w:nsid w:val="741648F4"/>
    <w:multiLevelType w:val="multilevel"/>
    <w:tmpl w:val="A1522DD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3" w15:restartNumberingAfterBreak="0">
    <w:nsid w:val="750E62DD"/>
    <w:multiLevelType w:val="hybridMultilevel"/>
    <w:tmpl w:val="0810B764"/>
    <w:lvl w:ilvl="0" w:tplc="987ECA2E">
      <w:start w:val="1"/>
      <w:numFmt w:val="bullet"/>
      <w:lvlText w:val=""/>
      <w:lvlJc w:val="left"/>
      <w:pPr>
        <w:tabs>
          <w:tab w:val="num" w:pos="648"/>
        </w:tabs>
        <w:ind w:left="648" w:hanging="360"/>
      </w:pPr>
      <w:rPr>
        <w:rFonts w:ascii="Symbol" w:hAnsi="Symbol" w:hint="default"/>
      </w:rPr>
    </w:lvl>
    <w:lvl w:ilvl="1" w:tplc="0172C8EC" w:tentative="1">
      <w:start w:val="1"/>
      <w:numFmt w:val="bullet"/>
      <w:lvlText w:val="o"/>
      <w:lvlJc w:val="left"/>
      <w:pPr>
        <w:tabs>
          <w:tab w:val="num" w:pos="1368"/>
        </w:tabs>
        <w:ind w:left="1368" w:hanging="360"/>
      </w:pPr>
      <w:rPr>
        <w:rFonts w:ascii="Courier New" w:hAnsi="Courier New" w:cs="Courier New" w:hint="default"/>
      </w:rPr>
    </w:lvl>
    <w:lvl w:ilvl="2" w:tplc="B1B058A6" w:tentative="1">
      <w:start w:val="1"/>
      <w:numFmt w:val="bullet"/>
      <w:lvlText w:val=""/>
      <w:lvlJc w:val="left"/>
      <w:pPr>
        <w:tabs>
          <w:tab w:val="num" w:pos="2088"/>
        </w:tabs>
        <w:ind w:left="2088" w:hanging="360"/>
      </w:pPr>
      <w:rPr>
        <w:rFonts w:ascii="Wingdings" w:hAnsi="Wingdings" w:hint="default"/>
      </w:rPr>
    </w:lvl>
    <w:lvl w:ilvl="3" w:tplc="5AF0FCA4" w:tentative="1">
      <w:start w:val="1"/>
      <w:numFmt w:val="bullet"/>
      <w:lvlText w:val=""/>
      <w:lvlJc w:val="left"/>
      <w:pPr>
        <w:tabs>
          <w:tab w:val="num" w:pos="2808"/>
        </w:tabs>
        <w:ind w:left="2808" w:hanging="360"/>
      </w:pPr>
      <w:rPr>
        <w:rFonts w:ascii="Symbol" w:hAnsi="Symbol" w:hint="default"/>
      </w:rPr>
    </w:lvl>
    <w:lvl w:ilvl="4" w:tplc="E3C803DE" w:tentative="1">
      <w:start w:val="1"/>
      <w:numFmt w:val="bullet"/>
      <w:lvlText w:val="o"/>
      <w:lvlJc w:val="left"/>
      <w:pPr>
        <w:tabs>
          <w:tab w:val="num" w:pos="3528"/>
        </w:tabs>
        <w:ind w:left="3528" w:hanging="360"/>
      </w:pPr>
      <w:rPr>
        <w:rFonts w:ascii="Courier New" w:hAnsi="Courier New" w:cs="Courier New" w:hint="default"/>
      </w:rPr>
    </w:lvl>
    <w:lvl w:ilvl="5" w:tplc="D4463FDA" w:tentative="1">
      <w:start w:val="1"/>
      <w:numFmt w:val="bullet"/>
      <w:lvlText w:val=""/>
      <w:lvlJc w:val="left"/>
      <w:pPr>
        <w:tabs>
          <w:tab w:val="num" w:pos="4248"/>
        </w:tabs>
        <w:ind w:left="4248" w:hanging="360"/>
      </w:pPr>
      <w:rPr>
        <w:rFonts w:ascii="Wingdings" w:hAnsi="Wingdings" w:hint="default"/>
      </w:rPr>
    </w:lvl>
    <w:lvl w:ilvl="6" w:tplc="200E3206" w:tentative="1">
      <w:start w:val="1"/>
      <w:numFmt w:val="bullet"/>
      <w:lvlText w:val=""/>
      <w:lvlJc w:val="left"/>
      <w:pPr>
        <w:tabs>
          <w:tab w:val="num" w:pos="4968"/>
        </w:tabs>
        <w:ind w:left="4968" w:hanging="360"/>
      </w:pPr>
      <w:rPr>
        <w:rFonts w:ascii="Symbol" w:hAnsi="Symbol" w:hint="default"/>
      </w:rPr>
    </w:lvl>
    <w:lvl w:ilvl="7" w:tplc="9FFCF2BA" w:tentative="1">
      <w:start w:val="1"/>
      <w:numFmt w:val="bullet"/>
      <w:lvlText w:val="o"/>
      <w:lvlJc w:val="left"/>
      <w:pPr>
        <w:tabs>
          <w:tab w:val="num" w:pos="5688"/>
        </w:tabs>
        <w:ind w:left="5688" w:hanging="360"/>
      </w:pPr>
      <w:rPr>
        <w:rFonts w:ascii="Courier New" w:hAnsi="Courier New" w:cs="Courier New" w:hint="default"/>
      </w:rPr>
    </w:lvl>
    <w:lvl w:ilvl="8" w:tplc="575CEB1E" w:tentative="1">
      <w:start w:val="1"/>
      <w:numFmt w:val="bullet"/>
      <w:lvlText w:val=""/>
      <w:lvlJc w:val="left"/>
      <w:pPr>
        <w:tabs>
          <w:tab w:val="num" w:pos="6408"/>
        </w:tabs>
        <w:ind w:left="6408" w:hanging="360"/>
      </w:pPr>
      <w:rPr>
        <w:rFonts w:ascii="Wingdings" w:hAnsi="Wingdings" w:hint="default"/>
      </w:rPr>
    </w:lvl>
  </w:abstractNum>
  <w:abstractNum w:abstractNumId="24"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9E04A0E"/>
    <w:multiLevelType w:val="multilevel"/>
    <w:tmpl w:val="080900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665741319">
    <w:abstractNumId w:val="17"/>
  </w:num>
  <w:num w:numId="2" w16cid:durableId="2108234168">
    <w:abstractNumId w:val="26"/>
  </w:num>
  <w:num w:numId="3" w16cid:durableId="132984199">
    <w:abstractNumId w:val="9"/>
  </w:num>
  <w:num w:numId="4" w16cid:durableId="303314543">
    <w:abstractNumId w:val="8"/>
  </w:num>
  <w:num w:numId="5" w16cid:durableId="1462382235">
    <w:abstractNumId w:val="11"/>
  </w:num>
  <w:num w:numId="6" w16cid:durableId="2066292791">
    <w:abstractNumId w:val="4"/>
  </w:num>
  <w:num w:numId="7" w16cid:durableId="2122993256">
    <w:abstractNumId w:val="18"/>
  </w:num>
  <w:num w:numId="8" w16cid:durableId="2122677689">
    <w:abstractNumId w:val="24"/>
  </w:num>
  <w:num w:numId="9" w16cid:durableId="866724550">
    <w:abstractNumId w:val="12"/>
  </w:num>
  <w:num w:numId="10" w16cid:durableId="2110810742">
    <w:abstractNumId w:val="7"/>
  </w:num>
  <w:num w:numId="11" w16cid:durableId="1939481725">
    <w:abstractNumId w:val="16"/>
  </w:num>
  <w:num w:numId="12" w16cid:durableId="200745519">
    <w:abstractNumId w:val="20"/>
  </w:num>
  <w:num w:numId="13" w16cid:durableId="237135616">
    <w:abstractNumId w:val="22"/>
  </w:num>
  <w:num w:numId="14" w16cid:durableId="897788829">
    <w:abstractNumId w:val="14"/>
  </w:num>
  <w:num w:numId="15" w16cid:durableId="960112382">
    <w:abstractNumId w:val="6"/>
  </w:num>
  <w:num w:numId="16" w16cid:durableId="870537672">
    <w:abstractNumId w:val="17"/>
  </w:num>
  <w:num w:numId="17" w16cid:durableId="997264830">
    <w:abstractNumId w:val="5"/>
  </w:num>
  <w:num w:numId="18" w16cid:durableId="942954498">
    <w:abstractNumId w:val="15"/>
  </w:num>
  <w:num w:numId="19" w16cid:durableId="158543265">
    <w:abstractNumId w:val="25"/>
  </w:num>
  <w:num w:numId="20" w16cid:durableId="868371887">
    <w:abstractNumId w:val="13"/>
  </w:num>
  <w:num w:numId="21" w16cid:durableId="1149980591">
    <w:abstractNumId w:val="23"/>
  </w:num>
  <w:num w:numId="22" w16cid:durableId="1247887424">
    <w:abstractNumId w:val="19"/>
  </w:num>
  <w:num w:numId="23" w16cid:durableId="1153061951">
    <w:abstractNumId w:val="1"/>
  </w:num>
  <w:num w:numId="24" w16cid:durableId="906382654">
    <w:abstractNumId w:val="10"/>
  </w:num>
  <w:num w:numId="25" w16cid:durableId="271010352">
    <w:abstractNumId w:val="17"/>
  </w:num>
  <w:num w:numId="26" w16cid:durableId="985864077">
    <w:abstractNumId w:val="2"/>
  </w:num>
  <w:num w:numId="27" w16cid:durableId="506285346">
    <w:abstractNumId w:val="17"/>
  </w:num>
  <w:num w:numId="28" w16cid:durableId="1333603062">
    <w:abstractNumId w:val="17"/>
  </w:num>
  <w:num w:numId="29" w16cid:durableId="620377128">
    <w:abstractNumId w:val="17"/>
  </w:num>
  <w:num w:numId="30" w16cid:durableId="1034618509">
    <w:abstractNumId w:val="17"/>
  </w:num>
  <w:num w:numId="31" w16cid:durableId="145753558">
    <w:abstractNumId w:val="17"/>
  </w:num>
  <w:num w:numId="32" w16cid:durableId="1636177956">
    <w:abstractNumId w:val="17"/>
  </w:num>
  <w:num w:numId="33" w16cid:durableId="157965887">
    <w:abstractNumId w:val="21"/>
  </w:num>
  <w:num w:numId="34" w16cid:durableId="499778224">
    <w:abstractNumId w:val="17"/>
  </w:num>
  <w:num w:numId="35" w16cid:durableId="574585056">
    <w:abstractNumId w:val="17"/>
  </w:num>
  <w:num w:numId="36" w16cid:durableId="1078672976">
    <w:abstractNumId w:val="17"/>
  </w:num>
  <w:num w:numId="37" w16cid:durableId="1062947843">
    <w:abstractNumId w:val="17"/>
  </w:num>
  <w:num w:numId="38" w16cid:durableId="1857381568">
    <w:abstractNumId w:val="3"/>
  </w:num>
  <w:num w:numId="39" w16cid:durableId="684017067">
    <w:abstractNumId w:val="5"/>
  </w:num>
  <w:num w:numId="40" w16cid:durableId="300815023">
    <w:abstractNumId w:val="0"/>
  </w:num>
  <w:num w:numId="41" w16cid:durableId="2068720333">
    <w:abstractNumId w:val="17"/>
  </w:num>
  <w:num w:numId="42" w16cid:durableId="167040765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3" w16cid:durableId="15084724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4" w16cid:durableId="247812631">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5" w16cid:durableId="209546985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6" w16cid:durableId="6311778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7" w16cid:durableId="1911651852">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8" w16cid:durableId="1230112030">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9" w16cid:durableId="466973191">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50" w16cid:durableId="544022305">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3B"/>
    <w:rsid w:val="000042CF"/>
    <w:rsid w:val="00007454"/>
    <w:rsid w:val="00020C85"/>
    <w:rsid w:val="00025420"/>
    <w:rsid w:val="000263F1"/>
    <w:rsid w:val="00027E30"/>
    <w:rsid w:val="0003504B"/>
    <w:rsid w:val="00040720"/>
    <w:rsid w:val="0004089D"/>
    <w:rsid w:val="00041EB3"/>
    <w:rsid w:val="00043DA5"/>
    <w:rsid w:val="0005014B"/>
    <w:rsid w:val="0005650D"/>
    <w:rsid w:val="0006266A"/>
    <w:rsid w:val="00063454"/>
    <w:rsid w:val="0007175D"/>
    <w:rsid w:val="0008172C"/>
    <w:rsid w:val="0009033A"/>
    <w:rsid w:val="00092ED6"/>
    <w:rsid w:val="00096757"/>
    <w:rsid w:val="00096AFC"/>
    <w:rsid w:val="000978A6"/>
    <w:rsid w:val="000A11BA"/>
    <w:rsid w:val="000A38BD"/>
    <w:rsid w:val="000A4723"/>
    <w:rsid w:val="000A5D4E"/>
    <w:rsid w:val="000A79E2"/>
    <w:rsid w:val="000B039E"/>
    <w:rsid w:val="000B1A18"/>
    <w:rsid w:val="000B5A39"/>
    <w:rsid w:val="000C2975"/>
    <w:rsid w:val="000D1C91"/>
    <w:rsid w:val="000D6A80"/>
    <w:rsid w:val="000D6AA5"/>
    <w:rsid w:val="000E10E7"/>
    <w:rsid w:val="000E456D"/>
    <w:rsid w:val="000F1B13"/>
    <w:rsid w:val="000F3135"/>
    <w:rsid w:val="000F3951"/>
    <w:rsid w:val="00101D39"/>
    <w:rsid w:val="001075AF"/>
    <w:rsid w:val="001119C6"/>
    <w:rsid w:val="001313D2"/>
    <w:rsid w:val="0013148D"/>
    <w:rsid w:val="00133A2B"/>
    <w:rsid w:val="001340EA"/>
    <w:rsid w:val="00135AAF"/>
    <w:rsid w:val="001378E4"/>
    <w:rsid w:val="00137EF5"/>
    <w:rsid w:val="00144AE1"/>
    <w:rsid w:val="001512EB"/>
    <w:rsid w:val="00155DAC"/>
    <w:rsid w:val="00163F45"/>
    <w:rsid w:val="0017143F"/>
    <w:rsid w:val="001751E8"/>
    <w:rsid w:val="001814BC"/>
    <w:rsid w:val="00183FFA"/>
    <w:rsid w:val="0018450B"/>
    <w:rsid w:val="001951B1"/>
    <w:rsid w:val="00196A18"/>
    <w:rsid w:val="001A62B6"/>
    <w:rsid w:val="001B04C8"/>
    <w:rsid w:val="001B272C"/>
    <w:rsid w:val="001B2BD1"/>
    <w:rsid w:val="001B4FB0"/>
    <w:rsid w:val="001C5C5A"/>
    <w:rsid w:val="001D193C"/>
    <w:rsid w:val="001D3511"/>
    <w:rsid w:val="001E53FF"/>
    <w:rsid w:val="001E75B6"/>
    <w:rsid w:val="001E7EF3"/>
    <w:rsid w:val="00200818"/>
    <w:rsid w:val="00200B12"/>
    <w:rsid w:val="00200B72"/>
    <w:rsid w:val="00205DD8"/>
    <w:rsid w:val="0020697B"/>
    <w:rsid w:val="00207DF4"/>
    <w:rsid w:val="002119E9"/>
    <w:rsid w:val="00212311"/>
    <w:rsid w:val="00216E89"/>
    <w:rsid w:val="002273F0"/>
    <w:rsid w:val="0023199B"/>
    <w:rsid w:val="00233448"/>
    <w:rsid w:val="002372C8"/>
    <w:rsid w:val="00241DC2"/>
    <w:rsid w:val="00252387"/>
    <w:rsid w:val="00257926"/>
    <w:rsid w:val="00265BB2"/>
    <w:rsid w:val="002666B3"/>
    <w:rsid w:val="00266B6B"/>
    <w:rsid w:val="00270E9E"/>
    <w:rsid w:val="00271E3B"/>
    <w:rsid w:val="00273BB7"/>
    <w:rsid w:val="00282ECB"/>
    <w:rsid w:val="00283EF8"/>
    <w:rsid w:val="00293582"/>
    <w:rsid w:val="002A33C8"/>
    <w:rsid w:val="002B571F"/>
    <w:rsid w:val="002B71F5"/>
    <w:rsid w:val="002B78AB"/>
    <w:rsid w:val="002C5A75"/>
    <w:rsid w:val="002C60B7"/>
    <w:rsid w:val="002C6BF8"/>
    <w:rsid w:val="002C6E1B"/>
    <w:rsid w:val="002D21B7"/>
    <w:rsid w:val="002D302A"/>
    <w:rsid w:val="002D5829"/>
    <w:rsid w:val="002E3BA1"/>
    <w:rsid w:val="002E428F"/>
    <w:rsid w:val="002E5552"/>
    <w:rsid w:val="002F0E11"/>
    <w:rsid w:val="002F33E7"/>
    <w:rsid w:val="002F40FC"/>
    <w:rsid w:val="00305014"/>
    <w:rsid w:val="00306C72"/>
    <w:rsid w:val="00315136"/>
    <w:rsid w:val="00317563"/>
    <w:rsid w:val="00322EB2"/>
    <w:rsid w:val="00325E6E"/>
    <w:rsid w:val="00330C80"/>
    <w:rsid w:val="00337200"/>
    <w:rsid w:val="00342259"/>
    <w:rsid w:val="00343654"/>
    <w:rsid w:val="00345F66"/>
    <w:rsid w:val="00362BC6"/>
    <w:rsid w:val="003738A4"/>
    <w:rsid w:val="0037454A"/>
    <w:rsid w:val="0037499B"/>
    <w:rsid w:val="00375E4F"/>
    <w:rsid w:val="00375FAB"/>
    <w:rsid w:val="00376942"/>
    <w:rsid w:val="0038243C"/>
    <w:rsid w:val="00384BD5"/>
    <w:rsid w:val="003859DE"/>
    <w:rsid w:val="003900B0"/>
    <w:rsid w:val="00392AD7"/>
    <w:rsid w:val="003973C1"/>
    <w:rsid w:val="003A3912"/>
    <w:rsid w:val="003A7860"/>
    <w:rsid w:val="003B2155"/>
    <w:rsid w:val="003B2645"/>
    <w:rsid w:val="003B3E68"/>
    <w:rsid w:val="003B4585"/>
    <w:rsid w:val="003C06D8"/>
    <w:rsid w:val="003C17A3"/>
    <w:rsid w:val="003C1800"/>
    <w:rsid w:val="003C3969"/>
    <w:rsid w:val="003C625C"/>
    <w:rsid w:val="003E2133"/>
    <w:rsid w:val="003E3BBF"/>
    <w:rsid w:val="003E65E9"/>
    <w:rsid w:val="003E74E8"/>
    <w:rsid w:val="003F192C"/>
    <w:rsid w:val="003F5E73"/>
    <w:rsid w:val="00400233"/>
    <w:rsid w:val="00402BF3"/>
    <w:rsid w:val="0040666C"/>
    <w:rsid w:val="00411731"/>
    <w:rsid w:val="0041409A"/>
    <w:rsid w:val="00420241"/>
    <w:rsid w:val="00420B08"/>
    <w:rsid w:val="00422574"/>
    <w:rsid w:val="00423FA5"/>
    <w:rsid w:val="00425C87"/>
    <w:rsid w:val="00426FE0"/>
    <w:rsid w:val="00433FD9"/>
    <w:rsid w:val="004375BA"/>
    <w:rsid w:val="00440C25"/>
    <w:rsid w:val="00440FAA"/>
    <w:rsid w:val="00442748"/>
    <w:rsid w:val="00443D05"/>
    <w:rsid w:val="00446C52"/>
    <w:rsid w:val="004506E5"/>
    <w:rsid w:val="004553A4"/>
    <w:rsid w:val="004604EB"/>
    <w:rsid w:val="004665C7"/>
    <w:rsid w:val="00474B17"/>
    <w:rsid w:val="004771F0"/>
    <w:rsid w:val="00477358"/>
    <w:rsid w:val="00480A04"/>
    <w:rsid w:val="00481875"/>
    <w:rsid w:val="00484EFE"/>
    <w:rsid w:val="00486654"/>
    <w:rsid w:val="004917CE"/>
    <w:rsid w:val="00494C5A"/>
    <w:rsid w:val="00495ADF"/>
    <w:rsid w:val="00496047"/>
    <w:rsid w:val="004A32C0"/>
    <w:rsid w:val="004A4E0A"/>
    <w:rsid w:val="004A7842"/>
    <w:rsid w:val="004C3FAF"/>
    <w:rsid w:val="004C4DC5"/>
    <w:rsid w:val="004C5C11"/>
    <w:rsid w:val="004C7939"/>
    <w:rsid w:val="004D0621"/>
    <w:rsid w:val="004D32A9"/>
    <w:rsid w:val="004D4B26"/>
    <w:rsid w:val="004D5D25"/>
    <w:rsid w:val="004D6D43"/>
    <w:rsid w:val="004E3200"/>
    <w:rsid w:val="004E7D7B"/>
    <w:rsid w:val="004F0AE5"/>
    <w:rsid w:val="004F16A4"/>
    <w:rsid w:val="00502D77"/>
    <w:rsid w:val="00502DEB"/>
    <w:rsid w:val="00506A27"/>
    <w:rsid w:val="005111FB"/>
    <w:rsid w:val="005221FF"/>
    <w:rsid w:val="00530597"/>
    <w:rsid w:val="0053410A"/>
    <w:rsid w:val="00534B6A"/>
    <w:rsid w:val="00534D5A"/>
    <w:rsid w:val="00541B84"/>
    <w:rsid w:val="00541FA5"/>
    <w:rsid w:val="00550D29"/>
    <w:rsid w:val="005522E7"/>
    <w:rsid w:val="0055530D"/>
    <w:rsid w:val="005567F2"/>
    <w:rsid w:val="00562A1F"/>
    <w:rsid w:val="0056574C"/>
    <w:rsid w:val="00566051"/>
    <w:rsid w:val="0057113F"/>
    <w:rsid w:val="00571832"/>
    <w:rsid w:val="005772E5"/>
    <w:rsid w:val="00577587"/>
    <w:rsid w:val="005853B0"/>
    <w:rsid w:val="00585CA7"/>
    <w:rsid w:val="0058645F"/>
    <w:rsid w:val="00587BDE"/>
    <w:rsid w:val="00587E0E"/>
    <w:rsid w:val="00593CC1"/>
    <w:rsid w:val="005A4E63"/>
    <w:rsid w:val="005A7B71"/>
    <w:rsid w:val="005B05DF"/>
    <w:rsid w:val="005B1191"/>
    <w:rsid w:val="005B1200"/>
    <w:rsid w:val="005C5727"/>
    <w:rsid w:val="005D7158"/>
    <w:rsid w:val="005E04E7"/>
    <w:rsid w:val="005E575B"/>
    <w:rsid w:val="005E602B"/>
    <w:rsid w:val="005F0962"/>
    <w:rsid w:val="005F67CF"/>
    <w:rsid w:val="0060003F"/>
    <w:rsid w:val="0060436D"/>
    <w:rsid w:val="00605F1B"/>
    <w:rsid w:val="00606C77"/>
    <w:rsid w:val="00614EC0"/>
    <w:rsid w:val="006157A7"/>
    <w:rsid w:val="00621337"/>
    <w:rsid w:val="00621D73"/>
    <w:rsid w:val="00624237"/>
    <w:rsid w:val="00625E88"/>
    <w:rsid w:val="00631056"/>
    <w:rsid w:val="00631128"/>
    <w:rsid w:val="006318CA"/>
    <w:rsid w:val="00637B19"/>
    <w:rsid w:val="00637D5E"/>
    <w:rsid w:val="00642F26"/>
    <w:rsid w:val="00644205"/>
    <w:rsid w:val="0065406B"/>
    <w:rsid w:val="0065462E"/>
    <w:rsid w:val="006602A8"/>
    <w:rsid w:val="00664D2C"/>
    <w:rsid w:val="006667BB"/>
    <w:rsid w:val="006705E3"/>
    <w:rsid w:val="00673A26"/>
    <w:rsid w:val="0068024A"/>
    <w:rsid w:val="00683A72"/>
    <w:rsid w:val="00684E70"/>
    <w:rsid w:val="0069248B"/>
    <w:rsid w:val="0069321B"/>
    <w:rsid w:val="006953BD"/>
    <w:rsid w:val="006A0B3C"/>
    <w:rsid w:val="006A10E4"/>
    <w:rsid w:val="006A12F9"/>
    <w:rsid w:val="006A650E"/>
    <w:rsid w:val="006A7934"/>
    <w:rsid w:val="006B19F2"/>
    <w:rsid w:val="006B4863"/>
    <w:rsid w:val="006C06D3"/>
    <w:rsid w:val="006C372D"/>
    <w:rsid w:val="006C386D"/>
    <w:rsid w:val="006C6D2E"/>
    <w:rsid w:val="006E14EB"/>
    <w:rsid w:val="006E1604"/>
    <w:rsid w:val="006E4655"/>
    <w:rsid w:val="006E6C14"/>
    <w:rsid w:val="006E6FD7"/>
    <w:rsid w:val="006F1813"/>
    <w:rsid w:val="006F2AD1"/>
    <w:rsid w:val="006F5B59"/>
    <w:rsid w:val="006F7112"/>
    <w:rsid w:val="0070215D"/>
    <w:rsid w:val="00705DDA"/>
    <w:rsid w:val="00706F18"/>
    <w:rsid w:val="00713DAC"/>
    <w:rsid w:val="00714350"/>
    <w:rsid w:val="00717564"/>
    <w:rsid w:val="0072334E"/>
    <w:rsid w:val="00723656"/>
    <w:rsid w:val="007306AB"/>
    <w:rsid w:val="00733F43"/>
    <w:rsid w:val="00741F92"/>
    <w:rsid w:val="007466F6"/>
    <w:rsid w:val="00752257"/>
    <w:rsid w:val="00753475"/>
    <w:rsid w:val="00753DE9"/>
    <w:rsid w:val="00754516"/>
    <w:rsid w:val="00760082"/>
    <w:rsid w:val="00766E3B"/>
    <w:rsid w:val="0077050B"/>
    <w:rsid w:val="0077685C"/>
    <w:rsid w:val="00781988"/>
    <w:rsid w:val="0079080A"/>
    <w:rsid w:val="007A10AA"/>
    <w:rsid w:val="007A1A3B"/>
    <w:rsid w:val="007A5A32"/>
    <w:rsid w:val="007B0FA0"/>
    <w:rsid w:val="007B684B"/>
    <w:rsid w:val="007C0525"/>
    <w:rsid w:val="007C083B"/>
    <w:rsid w:val="007C0ED4"/>
    <w:rsid w:val="007C12BE"/>
    <w:rsid w:val="007C3E44"/>
    <w:rsid w:val="007C605C"/>
    <w:rsid w:val="007C67E8"/>
    <w:rsid w:val="007C7194"/>
    <w:rsid w:val="007C726F"/>
    <w:rsid w:val="007E78E3"/>
    <w:rsid w:val="008035AE"/>
    <w:rsid w:val="00804D3E"/>
    <w:rsid w:val="008128A5"/>
    <w:rsid w:val="0081373F"/>
    <w:rsid w:val="008219B3"/>
    <w:rsid w:val="00826C0D"/>
    <w:rsid w:val="00843048"/>
    <w:rsid w:val="00850EA8"/>
    <w:rsid w:val="008579F2"/>
    <w:rsid w:val="008604EE"/>
    <w:rsid w:val="0086181E"/>
    <w:rsid w:val="00861B75"/>
    <w:rsid w:val="00865354"/>
    <w:rsid w:val="008668EA"/>
    <w:rsid w:val="0087327C"/>
    <w:rsid w:val="0087595D"/>
    <w:rsid w:val="00875A9E"/>
    <w:rsid w:val="00877D78"/>
    <w:rsid w:val="0089223C"/>
    <w:rsid w:val="008935EF"/>
    <w:rsid w:val="008975D4"/>
    <w:rsid w:val="008A4D46"/>
    <w:rsid w:val="008A7B2A"/>
    <w:rsid w:val="008B3B4B"/>
    <w:rsid w:val="008C4CC5"/>
    <w:rsid w:val="008C670E"/>
    <w:rsid w:val="008D21C7"/>
    <w:rsid w:val="008D2E09"/>
    <w:rsid w:val="008D68F7"/>
    <w:rsid w:val="008E02E1"/>
    <w:rsid w:val="008E298F"/>
    <w:rsid w:val="008E3B4D"/>
    <w:rsid w:val="008F12FD"/>
    <w:rsid w:val="008F7538"/>
    <w:rsid w:val="00900143"/>
    <w:rsid w:val="00901A94"/>
    <w:rsid w:val="009027A0"/>
    <w:rsid w:val="00912433"/>
    <w:rsid w:val="00913E11"/>
    <w:rsid w:val="00913EE3"/>
    <w:rsid w:val="00915CA0"/>
    <w:rsid w:val="00916577"/>
    <w:rsid w:val="009224CA"/>
    <w:rsid w:val="00934BC6"/>
    <w:rsid w:val="009363AD"/>
    <w:rsid w:val="009377BA"/>
    <w:rsid w:val="0094038F"/>
    <w:rsid w:val="00944B00"/>
    <w:rsid w:val="0095717F"/>
    <w:rsid w:val="00966DA8"/>
    <w:rsid w:val="00977F4D"/>
    <w:rsid w:val="00981F60"/>
    <w:rsid w:val="009879E2"/>
    <w:rsid w:val="00987B8F"/>
    <w:rsid w:val="00990C37"/>
    <w:rsid w:val="009A5C0C"/>
    <w:rsid w:val="009D4B42"/>
    <w:rsid w:val="009E1146"/>
    <w:rsid w:val="009E42AA"/>
    <w:rsid w:val="009E506C"/>
    <w:rsid w:val="009E702C"/>
    <w:rsid w:val="009F63DC"/>
    <w:rsid w:val="009F74A9"/>
    <w:rsid w:val="00A05223"/>
    <w:rsid w:val="00A0665C"/>
    <w:rsid w:val="00A06D76"/>
    <w:rsid w:val="00A132FA"/>
    <w:rsid w:val="00A16864"/>
    <w:rsid w:val="00A17526"/>
    <w:rsid w:val="00A20C96"/>
    <w:rsid w:val="00A218A9"/>
    <w:rsid w:val="00A21A7D"/>
    <w:rsid w:val="00A22612"/>
    <w:rsid w:val="00A32E89"/>
    <w:rsid w:val="00A36CEC"/>
    <w:rsid w:val="00A4181D"/>
    <w:rsid w:val="00A435C1"/>
    <w:rsid w:val="00A45859"/>
    <w:rsid w:val="00A45DD5"/>
    <w:rsid w:val="00A47CC3"/>
    <w:rsid w:val="00A60074"/>
    <w:rsid w:val="00A6150B"/>
    <w:rsid w:val="00A7597B"/>
    <w:rsid w:val="00A831CC"/>
    <w:rsid w:val="00A8339B"/>
    <w:rsid w:val="00A86763"/>
    <w:rsid w:val="00A869CD"/>
    <w:rsid w:val="00A870E5"/>
    <w:rsid w:val="00A9145E"/>
    <w:rsid w:val="00A94625"/>
    <w:rsid w:val="00A9696B"/>
    <w:rsid w:val="00AA03A9"/>
    <w:rsid w:val="00AA06C1"/>
    <w:rsid w:val="00AA0C10"/>
    <w:rsid w:val="00AB0796"/>
    <w:rsid w:val="00AB0E1B"/>
    <w:rsid w:val="00AB3E37"/>
    <w:rsid w:val="00AB749A"/>
    <w:rsid w:val="00AB7E55"/>
    <w:rsid w:val="00AC72DA"/>
    <w:rsid w:val="00AC76C9"/>
    <w:rsid w:val="00AD5377"/>
    <w:rsid w:val="00AD65B0"/>
    <w:rsid w:val="00AE2B1B"/>
    <w:rsid w:val="00AE4558"/>
    <w:rsid w:val="00AF10AD"/>
    <w:rsid w:val="00AF5F82"/>
    <w:rsid w:val="00B00CC1"/>
    <w:rsid w:val="00B0630B"/>
    <w:rsid w:val="00B076C7"/>
    <w:rsid w:val="00B16AFE"/>
    <w:rsid w:val="00B30311"/>
    <w:rsid w:val="00B337BA"/>
    <w:rsid w:val="00B3754F"/>
    <w:rsid w:val="00B41CD0"/>
    <w:rsid w:val="00B4487F"/>
    <w:rsid w:val="00B44FC4"/>
    <w:rsid w:val="00B501F3"/>
    <w:rsid w:val="00B55309"/>
    <w:rsid w:val="00B61387"/>
    <w:rsid w:val="00B62EA9"/>
    <w:rsid w:val="00B6547D"/>
    <w:rsid w:val="00B70617"/>
    <w:rsid w:val="00B718C0"/>
    <w:rsid w:val="00B81FAB"/>
    <w:rsid w:val="00B87A0E"/>
    <w:rsid w:val="00B90916"/>
    <w:rsid w:val="00B919ED"/>
    <w:rsid w:val="00B92AE9"/>
    <w:rsid w:val="00B941A3"/>
    <w:rsid w:val="00B941A6"/>
    <w:rsid w:val="00B9490C"/>
    <w:rsid w:val="00B95EF3"/>
    <w:rsid w:val="00B970A0"/>
    <w:rsid w:val="00BB137D"/>
    <w:rsid w:val="00BB39FF"/>
    <w:rsid w:val="00BB7B7A"/>
    <w:rsid w:val="00BC551C"/>
    <w:rsid w:val="00BC633D"/>
    <w:rsid w:val="00BC7E0D"/>
    <w:rsid w:val="00BD0425"/>
    <w:rsid w:val="00BD0FB0"/>
    <w:rsid w:val="00BD341E"/>
    <w:rsid w:val="00BD55D9"/>
    <w:rsid w:val="00BD62AD"/>
    <w:rsid w:val="00BD6324"/>
    <w:rsid w:val="00BE0749"/>
    <w:rsid w:val="00BE1C3F"/>
    <w:rsid w:val="00BE3A8A"/>
    <w:rsid w:val="00BE3D65"/>
    <w:rsid w:val="00BE5F6F"/>
    <w:rsid w:val="00BE6EEF"/>
    <w:rsid w:val="00BE72CC"/>
    <w:rsid w:val="00BF0E0F"/>
    <w:rsid w:val="00C00FFA"/>
    <w:rsid w:val="00C13ECA"/>
    <w:rsid w:val="00C16096"/>
    <w:rsid w:val="00C161CD"/>
    <w:rsid w:val="00C1720A"/>
    <w:rsid w:val="00C22ED6"/>
    <w:rsid w:val="00C33A48"/>
    <w:rsid w:val="00C41C46"/>
    <w:rsid w:val="00C446E9"/>
    <w:rsid w:val="00C471A7"/>
    <w:rsid w:val="00C50EEE"/>
    <w:rsid w:val="00C51C78"/>
    <w:rsid w:val="00C535EA"/>
    <w:rsid w:val="00C54BC2"/>
    <w:rsid w:val="00C570DE"/>
    <w:rsid w:val="00C602C3"/>
    <w:rsid w:val="00C644A0"/>
    <w:rsid w:val="00C71AD3"/>
    <w:rsid w:val="00C74907"/>
    <w:rsid w:val="00C90AE8"/>
    <w:rsid w:val="00C96A70"/>
    <w:rsid w:val="00CA07BA"/>
    <w:rsid w:val="00CA1167"/>
    <w:rsid w:val="00CA546B"/>
    <w:rsid w:val="00CA693A"/>
    <w:rsid w:val="00CB0D63"/>
    <w:rsid w:val="00CB0ED0"/>
    <w:rsid w:val="00CB38F6"/>
    <w:rsid w:val="00CC022B"/>
    <w:rsid w:val="00CC1926"/>
    <w:rsid w:val="00CC31E1"/>
    <w:rsid w:val="00CC410B"/>
    <w:rsid w:val="00CE07AB"/>
    <w:rsid w:val="00CE3BA7"/>
    <w:rsid w:val="00CF19B4"/>
    <w:rsid w:val="00CF2D1A"/>
    <w:rsid w:val="00CF4E45"/>
    <w:rsid w:val="00D00B43"/>
    <w:rsid w:val="00D03E98"/>
    <w:rsid w:val="00D05DD4"/>
    <w:rsid w:val="00D063B1"/>
    <w:rsid w:val="00D140E6"/>
    <w:rsid w:val="00D200C2"/>
    <w:rsid w:val="00D2224B"/>
    <w:rsid w:val="00D24E60"/>
    <w:rsid w:val="00D27511"/>
    <w:rsid w:val="00D332C3"/>
    <w:rsid w:val="00D40F60"/>
    <w:rsid w:val="00D449B6"/>
    <w:rsid w:val="00D4500E"/>
    <w:rsid w:val="00D52D2C"/>
    <w:rsid w:val="00D53ACF"/>
    <w:rsid w:val="00D53D96"/>
    <w:rsid w:val="00D60E6A"/>
    <w:rsid w:val="00D625E6"/>
    <w:rsid w:val="00D65DF8"/>
    <w:rsid w:val="00D662D3"/>
    <w:rsid w:val="00D6694E"/>
    <w:rsid w:val="00D749DB"/>
    <w:rsid w:val="00D763F4"/>
    <w:rsid w:val="00D91545"/>
    <w:rsid w:val="00D91A3D"/>
    <w:rsid w:val="00D93AFE"/>
    <w:rsid w:val="00D94E05"/>
    <w:rsid w:val="00DA0D05"/>
    <w:rsid w:val="00DA150F"/>
    <w:rsid w:val="00DA4BCE"/>
    <w:rsid w:val="00DA5681"/>
    <w:rsid w:val="00DB45DD"/>
    <w:rsid w:val="00DB4D92"/>
    <w:rsid w:val="00DB7672"/>
    <w:rsid w:val="00DB7F11"/>
    <w:rsid w:val="00DC2088"/>
    <w:rsid w:val="00DC5D30"/>
    <w:rsid w:val="00DC6066"/>
    <w:rsid w:val="00DD3EC1"/>
    <w:rsid w:val="00DE16F5"/>
    <w:rsid w:val="00DF0900"/>
    <w:rsid w:val="00DF1DCF"/>
    <w:rsid w:val="00DF58FC"/>
    <w:rsid w:val="00E024B1"/>
    <w:rsid w:val="00E062FE"/>
    <w:rsid w:val="00E11649"/>
    <w:rsid w:val="00E149A5"/>
    <w:rsid w:val="00E17673"/>
    <w:rsid w:val="00E20014"/>
    <w:rsid w:val="00E22601"/>
    <w:rsid w:val="00E2789E"/>
    <w:rsid w:val="00E4244F"/>
    <w:rsid w:val="00E43C56"/>
    <w:rsid w:val="00E44522"/>
    <w:rsid w:val="00E501ED"/>
    <w:rsid w:val="00E5225F"/>
    <w:rsid w:val="00E54DE8"/>
    <w:rsid w:val="00E55E40"/>
    <w:rsid w:val="00E61B6F"/>
    <w:rsid w:val="00E626A1"/>
    <w:rsid w:val="00E63EC1"/>
    <w:rsid w:val="00E673D0"/>
    <w:rsid w:val="00E67D42"/>
    <w:rsid w:val="00E700FA"/>
    <w:rsid w:val="00E71D70"/>
    <w:rsid w:val="00E765A5"/>
    <w:rsid w:val="00E82B5D"/>
    <w:rsid w:val="00E82D35"/>
    <w:rsid w:val="00E8308B"/>
    <w:rsid w:val="00E84996"/>
    <w:rsid w:val="00E90941"/>
    <w:rsid w:val="00EA41C0"/>
    <w:rsid w:val="00EA469B"/>
    <w:rsid w:val="00EA6A4A"/>
    <w:rsid w:val="00EB0920"/>
    <w:rsid w:val="00EB18B5"/>
    <w:rsid w:val="00EB2A90"/>
    <w:rsid w:val="00EB3DA0"/>
    <w:rsid w:val="00EB6AD3"/>
    <w:rsid w:val="00EC15B3"/>
    <w:rsid w:val="00EC1681"/>
    <w:rsid w:val="00EC328B"/>
    <w:rsid w:val="00ED153D"/>
    <w:rsid w:val="00ED24F0"/>
    <w:rsid w:val="00EE0492"/>
    <w:rsid w:val="00EE6ED0"/>
    <w:rsid w:val="00EE791F"/>
    <w:rsid w:val="00EE7E49"/>
    <w:rsid w:val="00EF1057"/>
    <w:rsid w:val="00EF2F6D"/>
    <w:rsid w:val="00EF60FF"/>
    <w:rsid w:val="00F0081C"/>
    <w:rsid w:val="00F02EF0"/>
    <w:rsid w:val="00F0795C"/>
    <w:rsid w:val="00F12A82"/>
    <w:rsid w:val="00F153C5"/>
    <w:rsid w:val="00F166C5"/>
    <w:rsid w:val="00F16FA6"/>
    <w:rsid w:val="00F2434D"/>
    <w:rsid w:val="00F24635"/>
    <w:rsid w:val="00F25221"/>
    <w:rsid w:val="00F254C3"/>
    <w:rsid w:val="00F25FD3"/>
    <w:rsid w:val="00F27094"/>
    <w:rsid w:val="00F30F73"/>
    <w:rsid w:val="00F53815"/>
    <w:rsid w:val="00F60B02"/>
    <w:rsid w:val="00F622A8"/>
    <w:rsid w:val="00F63DA6"/>
    <w:rsid w:val="00F652AE"/>
    <w:rsid w:val="00F70692"/>
    <w:rsid w:val="00F7288B"/>
    <w:rsid w:val="00F75265"/>
    <w:rsid w:val="00F86D45"/>
    <w:rsid w:val="00F9513F"/>
    <w:rsid w:val="00FA0A7F"/>
    <w:rsid w:val="00FA3009"/>
    <w:rsid w:val="00FA71C0"/>
    <w:rsid w:val="00FB1ABA"/>
    <w:rsid w:val="00FC4140"/>
    <w:rsid w:val="00FC558F"/>
    <w:rsid w:val="00FC6185"/>
    <w:rsid w:val="00FC7781"/>
    <w:rsid w:val="00FD144D"/>
    <w:rsid w:val="00FD1BD6"/>
    <w:rsid w:val="00FD1F8E"/>
    <w:rsid w:val="00FD6AC5"/>
    <w:rsid w:val="00FE2D33"/>
    <w:rsid w:val="00FE42BF"/>
    <w:rsid w:val="00FE6E12"/>
    <w:rsid w:val="00FF0D71"/>
    <w:rsid w:val="00FF4335"/>
    <w:rsid w:val="00FF4D58"/>
    <w:rsid w:val="00FF7656"/>
    <w:rsid w:val="01A9C114"/>
    <w:rsid w:val="01AAAF2B"/>
    <w:rsid w:val="01EFA61A"/>
    <w:rsid w:val="0245EB9B"/>
    <w:rsid w:val="03809498"/>
    <w:rsid w:val="051DAA14"/>
    <w:rsid w:val="05676660"/>
    <w:rsid w:val="059DAFB4"/>
    <w:rsid w:val="05CFAA5C"/>
    <w:rsid w:val="063E872F"/>
    <w:rsid w:val="0743314B"/>
    <w:rsid w:val="075E4A8A"/>
    <w:rsid w:val="09159564"/>
    <w:rsid w:val="09F2BB5A"/>
    <w:rsid w:val="0A334F9F"/>
    <w:rsid w:val="0A91ED04"/>
    <w:rsid w:val="0AF6D5A2"/>
    <w:rsid w:val="0BC074DF"/>
    <w:rsid w:val="0C5FD5AF"/>
    <w:rsid w:val="0CCA4C74"/>
    <w:rsid w:val="0D477E82"/>
    <w:rsid w:val="0E72E174"/>
    <w:rsid w:val="0F5A1510"/>
    <w:rsid w:val="1009B928"/>
    <w:rsid w:val="1073C4FF"/>
    <w:rsid w:val="10CE5DCB"/>
    <w:rsid w:val="1115C238"/>
    <w:rsid w:val="11760042"/>
    <w:rsid w:val="11BDD13D"/>
    <w:rsid w:val="11F9546A"/>
    <w:rsid w:val="125DFCC7"/>
    <w:rsid w:val="126FD07E"/>
    <w:rsid w:val="12BB8654"/>
    <w:rsid w:val="133D07BD"/>
    <w:rsid w:val="14C25ABA"/>
    <w:rsid w:val="15A284F6"/>
    <w:rsid w:val="15AD98AF"/>
    <w:rsid w:val="15FCE2DC"/>
    <w:rsid w:val="16BBDAD7"/>
    <w:rsid w:val="16F5F9D1"/>
    <w:rsid w:val="1880DC77"/>
    <w:rsid w:val="18CF9DE4"/>
    <w:rsid w:val="191CDFDA"/>
    <w:rsid w:val="1960E2BC"/>
    <w:rsid w:val="1975D8CA"/>
    <w:rsid w:val="1AD6D88A"/>
    <w:rsid w:val="1B6B5874"/>
    <w:rsid w:val="1BE2E5EA"/>
    <w:rsid w:val="1BF8B354"/>
    <w:rsid w:val="1C1F73F7"/>
    <w:rsid w:val="1CA48443"/>
    <w:rsid w:val="1D8F0655"/>
    <w:rsid w:val="1EBB4090"/>
    <w:rsid w:val="1F41DF58"/>
    <w:rsid w:val="1FD0F836"/>
    <w:rsid w:val="1FE1A88A"/>
    <w:rsid w:val="2048D560"/>
    <w:rsid w:val="21B80323"/>
    <w:rsid w:val="21E27AB2"/>
    <w:rsid w:val="222B241B"/>
    <w:rsid w:val="23DB65BD"/>
    <w:rsid w:val="241B11F7"/>
    <w:rsid w:val="24F22DF4"/>
    <w:rsid w:val="261F3F45"/>
    <w:rsid w:val="26955657"/>
    <w:rsid w:val="2759D5F6"/>
    <w:rsid w:val="27651C80"/>
    <w:rsid w:val="285C8C0B"/>
    <w:rsid w:val="28FE7356"/>
    <w:rsid w:val="29F13008"/>
    <w:rsid w:val="2A014C5F"/>
    <w:rsid w:val="2A644B10"/>
    <w:rsid w:val="2AA103C5"/>
    <w:rsid w:val="2ACCAA79"/>
    <w:rsid w:val="2B03B505"/>
    <w:rsid w:val="2B606FDB"/>
    <w:rsid w:val="2BDBD018"/>
    <w:rsid w:val="2C82AF91"/>
    <w:rsid w:val="2D912D7D"/>
    <w:rsid w:val="2E02ECB8"/>
    <w:rsid w:val="2EB64EA8"/>
    <w:rsid w:val="2F80A54D"/>
    <w:rsid w:val="2F9D2359"/>
    <w:rsid w:val="30B6D9F9"/>
    <w:rsid w:val="3100F2B5"/>
    <w:rsid w:val="3154E72C"/>
    <w:rsid w:val="3192AF2F"/>
    <w:rsid w:val="326D6646"/>
    <w:rsid w:val="3384FA6E"/>
    <w:rsid w:val="33AD3FC2"/>
    <w:rsid w:val="33B6FC8A"/>
    <w:rsid w:val="33F2BB3B"/>
    <w:rsid w:val="340032D6"/>
    <w:rsid w:val="342B13F8"/>
    <w:rsid w:val="3440AB2B"/>
    <w:rsid w:val="3495B9E5"/>
    <w:rsid w:val="34FF1E6F"/>
    <w:rsid w:val="36254CBD"/>
    <w:rsid w:val="36770CC9"/>
    <w:rsid w:val="36CAA7CD"/>
    <w:rsid w:val="372040D7"/>
    <w:rsid w:val="3755FD7D"/>
    <w:rsid w:val="37D9375D"/>
    <w:rsid w:val="38F49AFD"/>
    <w:rsid w:val="39077A74"/>
    <w:rsid w:val="39A49366"/>
    <w:rsid w:val="3A0FFE9D"/>
    <w:rsid w:val="3A794930"/>
    <w:rsid w:val="3AEDF332"/>
    <w:rsid w:val="3B5BF28F"/>
    <w:rsid w:val="3CB0A51C"/>
    <w:rsid w:val="3DB90D93"/>
    <w:rsid w:val="3E34EA5A"/>
    <w:rsid w:val="3F2DEC82"/>
    <w:rsid w:val="3F47AE28"/>
    <w:rsid w:val="4112497A"/>
    <w:rsid w:val="41E58E02"/>
    <w:rsid w:val="42117E56"/>
    <w:rsid w:val="42143C45"/>
    <w:rsid w:val="42C3B568"/>
    <w:rsid w:val="433B13A4"/>
    <w:rsid w:val="4472899F"/>
    <w:rsid w:val="44B9558F"/>
    <w:rsid w:val="463CB9A4"/>
    <w:rsid w:val="46B964C7"/>
    <w:rsid w:val="47876AFC"/>
    <w:rsid w:val="481615E0"/>
    <w:rsid w:val="4AB850A0"/>
    <w:rsid w:val="4B132AC4"/>
    <w:rsid w:val="4B99EFC9"/>
    <w:rsid w:val="4BB54873"/>
    <w:rsid w:val="4C23E7DA"/>
    <w:rsid w:val="4D4AB752"/>
    <w:rsid w:val="4D5B0D2A"/>
    <w:rsid w:val="4E1E2EAB"/>
    <w:rsid w:val="4F096CA0"/>
    <w:rsid w:val="4F39924B"/>
    <w:rsid w:val="4FD4C598"/>
    <w:rsid w:val="5138D71F"/>
    <w:rsid w:val="5184C52D"/>
    <w:rsid w:val="518E343C"/>
    <w:rsid w:val="518EB220"/>
    <w:rsid w:val="51C36DC0"/>
    <w:rsid w:val="51D94B99"/>
    <w:rsid w:val="53B45722"/>
    <w:rsid w:val="53D2B732"/>
    <w:rsid w:val="549F2685"/>
    <w:rsid w:val="54CDAC59"/>
    <w:rsid w:val="54D8C012"/>
    <w:rsid w:val="55F89A93"/>
    <w:rsid w:val="562159E2"/>
    <w:rsid w:val="562D7D6B"/>
    <w:rsid w:val="5630DA9A"/>
    <w:rsid w:val="5685FF9A"/>
    <w:rsid w:val="56DF9478"/>
    <w:rsid w:val="57D7B821"/>
    <w:rsid w:val="5812BEB4"/>
    <w:rsid w:val="589DB349"/>
    <w:rsid w:val="58B9388B"/>
    <w:rsid w:val="59A37DF3"/>
    <w:rsid w:val="59E9A040"/>
    <w:rsid w:val="5A851354"/>
    <w:rsid w:val="5AA81384"/>
    <w:rsid w:val="5AC6B724"/>
    <w:rsid w:val="5B6686C8"/>
    <w:rsid w:val="5C1EDAB8"/>
    <w:rsid w:val="5C30264E"/>
    <w:rsid w:val="5C35513C"/>
    <w:rsid w:val="5C51C4BD"/>
    <w:rsid w:val="5E3F79AF"/>
    <w:rsid w:val="5E589923"/>
    <w:rsid w:val="60327007"/>
    <w:rsid w:val="609D2095"/>
    <w:rsid w:val="60D0A8D9"/>
    <w:rsid w:val="60EAA1E5"/>
    <w:rsid w:val="6135A769"/>
    <w:rsid w:val="6135DA3A"/>
    <w:rsid w:val="624591AE"/>
    <w:rsid w:val="6382D3E9"/>
    <w:rsid w:val="63A27598"/>
    <w:rsid w:val="64839A4D"/>
    <w:rsid w:val="64CC167D"/>
    <w:rsid w:val="656ACEDD"/>
    <w:rsid w:val="65E9CA0C"/>
    <w:rsid w:val="6601C379"/>
    <w:rsid w:val="661694BD"/>
    <w:rsid w:val="66ED016E"/>
    <w:rsid w:val="69F6DA65"/>
    <w:rsid w:val="6B6A68D5"/>
    <w:rsid w:val="6CC56DC8"/>
    <w:rsid w:val="6D6973AC"/>
    <w:rsid w:val="6DDECDB7"/>
    <w:rsid w:val="6F69704C"/>
    <w:rsid w:val="6F834BCB"/>
    <w:rsid w:val="6FD3AE81"/>
    <w:rsid w:val="70816213"/>
    <w:rsid w:val="717044B2"/>
    <w:rsid w:val="723A83EA"/>
    <w:rsid w:val="734C6D01"/>
    <w:rsid w:val="737371D2"/>
    <w:rsid w:val="7478D644"/>
    <w:rsid w:val="747B79AA"/>
    <w:rsid w:val="748B95E9"/>
    <w:rsid w:val="751F17FB"/>
    <w:rsid w:val="7539904D"/>
    <w:rsid w:val="755A7AB6"/>
    <w:rsid w:val="75E381A5"/>
    <w:rsid w:val="760F306F"/>
    <w:rsid w:val="768302D6"/>
    <w:rsid w:val="77F9288E"/>
    <w:rsid w:val="7922A008"/>
    <w:rsid w:val="7942F99F"/>
    <w:rsid w:val="7A16005D"/>
    <w:rsid w:val="7A5068C8"/>
    <w:rsid w:val="7AEC618B"/>
    <w:rsid w:val="7BEFC950"/>
    <w:rsid w:val="7CDEC5EB"/>
    <w:rsid w:val="7D47E7DD"/>
    <w:rsid w:val="7F4E8972"/>
    <w:rsid w:val="7F50339E"/>
    <w:rsid w:val="7FA4C8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4CD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character" w:customStyle="1" w:styleId="Mention1">
    <w:name w:val="Mention1"/>
    <w:basedOn w:val="DefaultParagraphFont"/>
    <w:uiPriority w:val="99"/>
    <w:unhideWhenUsed/>
    <w:rPr>
      <w:color w:val="2B579A"/>
      <w:shd w:val="clear" w:color="auto" w:fill="E6E6E6"/>
    </w:rPr>
  </w:style>
  <w:style w:type="character" w:styleId="LineNumber">
    <w:name w:val="line number"/>
    <w:basedOn w:val="DefaultParagraphFont"/>
    <w:rsid w:val="00DE5831"/>
  </w:style>
  <w:style w:type="character" w:customStyle="1" w:styleId="UnresolvedMention1">
    <w:name w:val="Unresolved Mention1"/>
    <w:basedOn w:val="DefaultParagraphFont"/>
    <w:uiPriority w:val="99"/>
    <w:unhideWhenUsed/>
    <w:rsid w:val="00A850F5"/>
    <w:rPr>
      <w:color w:val="605E5C"/>
      <w:shd w:val="clear" w:color="auto" w:fill="E1DFDD"/>
    </w:rPr>
  </w:style>
  <w:style w:type="character" w:styleId="Hyperlink">
    <w:name w:val="Hyperlink"/>
    <w:basedOn w:val="DefaultParagraphFont"/>
    <w:rsid w:val="00BC06B7"/>
    <w:rPr>
      <w:color w:val="0563C1" w:themeColor="hyperlink"/>
      <w:u w:val="single"/>
    </w:rPr>
  </w:style>
  <w:style w:type="paragraph" w:styleId="Revision">
    <w:name w:val="Revision"/>
    <w:hidden/>
    <w:uiPriority w:val="99"/>
    <w:semiHidden/>
    <w:rsid w:val="000F3135"/>
    <w:rPr>
      <w:rFonts w:ascii="Arial" w:hAnsi="Arial"/>
      <w:lang w:eastAsia="en-US"/>
    </w:rPr>
  </w:style>
  <w:style w:type="character" w:styleId="UnresolvedMention">
    <w:name w:val="Unresolved Mention"/>
    <w:basedOn w:val="DefaultParagraphFont"/>
    <w:rsid w:val="008668EA"/>
    <w:rPr>
      <w:color w:val="605E5C"/>
      <w:shd w:val="clear" w:color="auto" w:fill="E1DFDD"/>
    </w:rPr>
  </w:style>
  <w:style w:type="character" w:styleId="Mention">
    <w:name w:val="Mention"/>
    <w:basedOn w:val="DefaultParagraphFont"/>
    <w:rsid w:val="008668EA"/>
    <w:rPr>
      <w:color w:val="2B579A"/>
      <w:shd w:val="clear" w:color="auto" w:fill="E1DFDD"/>
    </w:rPr>
  </w:style>
  <w:style w:type="character" w:customStyle="1" w:styleId="HeaderChar">
    <w:name w:val="Header Char"/>
    <w:basedOn w:val="DefaultParagraphFont"/>
    <w:link w:val="Header"/>
    <w:rsid w:val="005772E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Yang (ESO), Rebecca</DisplayName>
        <AccountId>100</AccountId>
        <AccountType/>
      </UserInfo>
      <UserInfo>
        <DisplayName>Havvas (ESO), Andrew</DisplayName>
        <AccountId>286</AccountId>
        <AccountType/>
      </UserInfo>
      <UserInfo>
        <DisplayName>Rees, Kieran</DisplayName>
        <AccountId>297</AccountId>
        <AccountType/>
      </UserInfo>
      <UserInfo>
        <DisplayName>West, Jane</DisplayName>
        <AccountId>198</AccountId>
        <AccountType/>
      </UserInfo>
      <UserInfo>
        <DisplayName>Thompson, James</DisplayName>
        <AccountId>298</AccountId>
        <AccountType/>
      </UserInfo>
      <UserInfo>
        <DisplayName>Virdi, Harvinder</DisplayName>
        <AccountId>299</AccountId>
        <AccountType/>
      </UserInfo>
      <UserInfo>
        <DisplayName>McCormick (ESO), Alice</DisplayName>
        <AccountId>279</AccountId>
        <AccountType/>
      </UserInfo>
      <UserInfo>
        <DisplayName>Zhou (ESO), Jo</DisplayName>
        <AccountId>227</AccountId>
        <AccountType/>
      </UserInfo>
      <UserInfo>
        <DisplayName>Quinn, Angela - UK Legal</DisplayName>
        <AccountId>308</AccountId>
        <AccountType/>
      </UserInfo>
    </SharedWithUsers>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06C68D-A955-434A-800E-81558C59E171}">
  <ds:schemaRefs>
    <ds:schemaRef ds:uri="http://schemas.openxmlformats.org/officeDocument/2006/bibliography"/>
  </ds:schemaRefs>
</ds:datastoreItem>
</file>

<file path=customXml/itemProps2.xml><?xml version="1.0" encoding="utf-8"?>
<ds:datastoreItem xmlns:ds="http://schemas.openxmlformats.org/officeDocument/2006/customXml" ds:itemID="{5BF8BC9E-F82D-4F18-BB2E-8F1210028B69}">
  <ds:schemaRefs>
    <ds:schemaRef ds:uri="http://schemas.microsoft.com/sharepoint/v3/contenttype/forms"/>
  </ds:schemaRefs>
</ds:datastoreItem>
</file>

<file path=customXml/itemProps3.xml><?xml version="1.0" encoding="utf-8"?>
<ds:datastoreItem xmlns:ds="http://schemas.openxmlformats.org/officeDocument/2006/customXml" ds:itemID="{625FB6A6-A90B-4071-8B8A-7EE1CC571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36942D-C175-4C3D-BBE3-641811DBB3C5}">
  <ds:schemaRefs>
    <ds:schemaRef ds:uri="http://schemas.microsoft.com/office/2006/metadata/properties"/>
    <ds:schemaRef ds:uri="http://schemas.microsoft.com/office/infopath/2007/PartnerControls"/>
    <ds:schemaRef ds:uri="cadce026-d35b-4a62-a2ee-1436bb44fb55"/>
    <ds:schemaRef ds:uri="97b6fe81-1556-4112-94ca-31043ca39b71"/>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3108</Words>
  <Characters>17720</Characters>
  <Application>Microsoft Office Word</Application>
  <DocSecurity>0</DocSecurity>
  <Lines>147</Lines>
  <Paragraphs>41</Paragraphs>
  <ScaleCrop>false</ScaleCrop>
  <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13-1 Issue 0012 Invoicing and Payment 25 April 2023</dc:title>
  <dc:subject/>
  <dc:creator/>
  <cp:keywords/>
  <cp:lastModifiedBy/>
  <cp:revision>1</cp:revision>
  <dcterms:created xsi:type="dcterms:W3CDTF">2025-01-13T12:15:00Z</dcterms:created>
  <dcterms:modified xsi:type="dcterms:W3CDTF">2025-01-15T11:30:00Z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y fmtid="{D5CDD505-2E9C-101B-9397-08002B2CF9AE}" pid="4" name="MSIP_Label_4bbdab50-b622-4a89-b2f3-2dc9b27fe77a_Enabled">
    <vt:lpwstr>true</vt:lpwstr>
  </property>
  <property fmtid="{D5CDD505-2E9C-101B-9397-08002B2CF9AE}" pid="5" name="MSIP_Label_4bbdab50-b622-4a89-b2f3-2dc9b27fe77a_SetDate">
    <vt:lpwstr>2025-01-13T12:15:01Z</vt:lpwstr>
  </property>
  <property fmtid="{D5CDD505-2E9C-101B-9397-08002B2CF9AE}" pid="6" name="MSIP_Label_4bbdab50-b622-4a89-b2f3-2dc9b27fe77a_Method">
    <vt:lpwstr>Privileged</vt:lpwstr>
  </property>
  <property fmtid="{D5CDD505-2E9C-101B-9397-08002B2CF9AE}" pid="7" name="MSIP_Label_4bbdab50-b622-4a89-b2f3-2dc9b27fe77a_Name">
    <vt:lpwstr>4bbdab50-b622-4a89-b2f3-2dc9b27fe77a</vt:lpwstr>
  </property>
  <property fmtid="{D5CDD505-2E9C-101B-9397-08002B2CF9AE}" pid="8" name="MSIP_Label_4bbdab50-b622-4a89-b2f3-2dc9b27fe77a_SiteId">
    <vt:lpwstr>953b0f83-1ce6-45c3-82c9-1d847e372339</vt:lpwstr>
  </property>
  <property fmtid="{D5CDD505-2E9C-101B-9397-08002B2CF9AE}" pid="9" name="MSIP_Label_4bbdab50-b622-4a89-b2f3-2dc9b27fe77a_ActionId">
    <vt:lpwstr>97772230-6866-42d0-b0a3-c9033f23ea50</vt:lpwstr>
  </property>
  <property fmtid="{D5CDD505-2E9C-101B-9397-08002B2CF9AE}" pid="10" name="MSIP_Label_4bbdab50-b622-4a89-b2f3-2dc9b27fe77a_ContentBits">
    <vt:lpwstr>0</vt:lpwstr>
  </property>
</Properties>
</file>